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2AFF7" w14:textId="77777777" w:rsidR="00FC67A3" w:rsidRDefault="00FC67A3" w:rsidP="00C76522">
      <w:pPr>
        <w:spacing w:after="0"/>
        <w:jc w:val="right"/>
        <w:rPr>
          <w:rFonts w:eastAsia="Times New Roman" w:cs="Times New Roman"/>
          <w:szCs w:val="24"/>
        </w:rPr>
      </w:pPr>
      <w:r w:rsidRPr="00C76522">
        <w:rPr>
          <w:rFonts w:eastAsia="Times New Roman" w:cs="Times New Roman"/>
          <w:szCs w:val="24"/>
        </w:rPr>
        <w:t>EELNÕU</w:t>
      </w:r>
    </w:p>
    <w:p w14:paraId="607E5EE3" w14:textId="77777777" w:rsidR="00830EC9" w:rsidRPr="00C76522" w:rsidRDefault="00830EC9" w:rsidP="0074488B">
      <w:pPr>
        <w:spacing w:after="0"/>
        <w:rPr>
          <w:rFonts w:eastAsia="Times New Roman" w:cs="Times New Roman"/>
          <w:b/>
          <w:bCs/>
          <w:sz w:val="32"/>
          <w:szCs w:val="32"/>
        </w:rPr>
      </w:pPr>
    </w:p>
    <w:p w14:paraId="6B80AEDD" w14:textId="7CEAE8DA" w:rsidR="00F2298C" w:rsidRDefault="6587B60E" w:rsidP="5B7446AE">
      <w:pPr>
        <w:spacing w:after="0"/>
        <w:jc w:val="center"/>
        <w:rPr>
          <w:rFonts w:eastAsia="Times New Roman" w:cs="Times New Roman"/>
          <w:b/>
          <w:bCs/>
          <w:sz w:val="32"/>
          <w:szCs w:val="32"/>
        </w:rPr>
      </w:pPr>
      <w:r w:rsidRPr="5B7446AE">
        <w:rPr>
          <w:rFonts w:eastAsia="Times New Roman" w:cs="Times New Roman"/>
          <w:b/>
          <w:bCs/>
          <w:sz w:val="32"/>
          <w:szCs w:val="32"/>
        </w:rPr>
        <w:t>E</w:t>
      </w:r>
      <w:r w:rsidR="24935818" w:rsidRPr="5B7446AE">
        <w:rPr>
          <w:rFonts w:eastAsia="Times New Roman" w:cs="Times New Roman"/>
          <w:b/>
          <w:bCs/>
          <w:sz w:val="32"/>
          <w:szCs w:val="32"/>
        </w:rPr>
        <w:t>hitusseadustiku ja planeerimisseaduse rakendamise seaduse</w:t>
      </w:r>
      <w:r w:rsidR="184FEAD3" w:rsidRPr="5B7446AE">
        <w:rPr>
          <w:rFonts w:eastAsia="Times New Roman" w:cs="Times New Roman"/>
          <w:b/>
          <w:bCs/>
          <w:sz w:val="32"/>
          <w:szCs w:val="32"/>
        </w:rPr>
        <w:t>,</w:t>
      </w:r>
      <w:r w:rsidR="68CD16B8" w:rsidRPr="5B7446AE">
        <w:rPr>
          <w:rFonts w:eastAsia="Times New Roman" w:cs="Times New Roman"/>
          <w:b/>
          <w:bCs/>
          <w:sz w:val="32"/>
          <w:szCs w:val="32"/>
        </w:rPr>
        <w:t xml:space="preserve"> </w:t>
      </w:r>
      <w:r w:rsidR="7AF2C26F" w:rsidRPr="5B7446AE">
        <w:rPr>
          <w:rFonts w:eastAsia="Times New Roman" w:cs="Times New Roman"/>
          <w:b/>
          <w:bCs/>
          <w:sz w:val="32"/>
          <w:szCs w:val="32"/>
        </w:rPr>
        <w:t>k</w:t>
      </w:r>
      <w:r w:rsidR="68CD16B8" w:rsidRPr="5B7446AE">
        <w:rPr>
          <w:rFonts w:eastAsia="Times New Roman" w:cs="Times New Roman"/>
          <w:b/>
          <w:bCs/>
          <w:sz w:val="32"/>
          <w:szCs w:val="32"/>
        </w:rPr>
        <w:t xml:space="preserve">eskkonnatasude seaduse </w:t>
      </w:r>
      <w:r w:rsidR="10F795EF" w:rsidRPr="5B7446AE">
        <w:rPr>
          <w:rFonts w:eastAsia="Times New Roman" w:cs="Times New Roman"/>
          <w:b/>
          <w:bCs/>
          <w:sz w:val="32"/>
          <w:szCs w:val="32"/>
        </w:rPr>
        <w:t>n</w:t>
      </w:r>
      <w:r w:rsidR="6C55094A" w:rsidRPr="5B7446AE">
        <w:rPr>
          <w:rFonts w:eastAsia="Times New Roman" w:cs="Times New Roman"/>
          <w:b/>
          <w:bCs/>
          <w:sz w:val="32"/>
          <w:szCs w:val="32"/>
        </w:rPr>
        <w:t>ing</w:t>
      </w:r>
      <w:r w:rsidR="24920434" w:rsidRPr="006041B5">
        <w:rPr>
          <w:rFonts w:eastAsia="Times New Roman" w:cs="Times New Roman"/>
          <w:b/>
          <w:bCs/>
          <w:sz w:val="32"/>
          <w:szCs w:val="32"/>
        </w:rPr>
        <w:t xml:space="preserve"> planeerimisseaduse </w:t>
      </w:r>
      <w:r w:rsidR="00FC67A3" w:rsidRPr="5B7446AE">
        <w:rPr>
          <w:rFonts w:eastAsia="Times New Roman" w:cs="Times New Roman"/>
          <w:b/>
          <w:bCs/>
          <w:sz w:val="32"/>
          <w:szCs w:val="32"/>
        </w:rPr>
        <w:t>muutmise seadus</w:t>
      </w:r>
      <w:del w:id="0" w:author="Mari Koik" w:date="2024-09-24T15:48:00Z">
        <w:r w:rsidR="000F5F1E" w:rsidDel="003A562E">
          <w:rPr>
            <w:rFonts w:eastAsia="Times New Roman" w:cs="Times New Roman"/>
            <w:b/>
            <w:bCs/>
            <w:sz w:val="32"/>
            <w:szCs w:val="32"/>
          </w:rPr>
          <w:delText>e</w:delText>
        </w:r>
      </w:del>
      <w:r w:rsidR="000F5F1E">
        <w:rPr>
          <w:rFonts w:eastAsia="Times New Roman" w:cs="Times New Roman"/>
          <w:b/>
          <w:bCs/>
          <w:sz w:val="32"/>
          <w:szCs w:val="32"/>
        </w:rPr>
        <w:t xml:space="preserve"> </w:t>
      </w:r>
      <w:r w:rsidR="009E0662">
        <w:rPr>
          <w:rFonts w:eastAsia="Times New Roman" w:cs="Times New Roman"/>
          <w:b/>
          <w:bCs/>
          <w:sz w:val="32"/>
          <w:szCs w:val="32"/>
        </w:rPr>
        <w:t>(</w:t>
      </w:r>
      <w:r w:rsidR="009E0662" w:rsidRPr="5B7446AE">
        <w:rPr>
          <w:rFonts w:eastAsia="Times New Roman" w:cs="Times New Roman"/>
          <w:b/>
          <w:bCs/>
          <w:sz w:val="32"/>
          <w:szCs w:val="32"/>
        </w:rPr>
        <w:t>taastuvenergia kasutuselevõtu kiirendami</w:t>
      </w:r>
      <w:r w:rsidR="009E0662">
        <w:rPr>
          <w:rFonts w:eastAsia="Times New Roman" w:cs="Times New Roman"/>
          <w:b/>
          <w:bCs/>
          <w:sz w:val="32"/>
          <w:szCs w:val="32"/>
        </w:rPr>
        <w:t>ne)</w:t>
      </w:r>
    </w:p>
    <w:p w14:paraId="26AC757A" w14:textId="3D491C78" w:rsidR="00FC67A3" w:rsidDel="003A562E" w:rsidRDefault="000F5F1E" w:rsidP="5B7446AE">
      <w:pPr>
        <w:spacing w:after="0"/>
        <w:jc w:val="both"/>
        <w:rPr>
          <w:del w:id="1" w:author="Mari Koik" w:date="2024-09-24T15:48:00Z"/>
          <w:rFonts w:eastAsia="Times New Roman" w:cs="Times New Roman"/>
          <w:b/>
          <w:bCs/>
          <w:sz w:val="32"/>
          <w:szCs w:val="32"/>
        </w:rPr>
      </w:pPr>
      <w:del w:id="2" w:author="Mari Koik" w:date="2024-09-24T15:48:00Z">
        <w:r w:rsidDel="003A562E">
          <w:rPr>
            <w:rFonts w:eastAsia="Times New Roman" w:cs="Times New Roman"/>
            <w:b/>
            <w:bCs/>
            <w:sz w:val="32"/>
            <w:szCs w:val="32"/>
          </w:rPr>
          <w:delText>eelnõu</w:delText>
        </w:r>
      </w:del>
    </w:p>
    <w:p w14:paraId="11DB925A" w14:textId="77777777" w:rsidR="003A562E" w:rsidRPr="00C76522" w:rsidRDefault="003A562E" w:rsidP="5B7446AE">
      <w:pPr>
        <w:spacing w:after="0"/>
        <w:jc w:val="center"/>
        <w:rPr>
          <w:ins w:id="3" w:author="Mari Koik" w:date="2024-09-24T15:48:00Z"/>
          <w:rFonts w:eastAsia="Times New Roman" w:cs="Times New Roman"/>
          <w:b/>
          <w:bCs/>
          <w:sz w:val="32"/>
          <w:szCs w:val="32"/>
        </w:rPr>
      </w:pPr>
    </w:p>
    <w:p w14:paraId="207D3857" w14:textId="38D5FB84" w:rsidR="00830EC9" w:rsidRPr="00C76522" w:rsidDel="003A562E" w:rsidRDefault="00830EC9" w:rsidP="00C76522">
      <w:pPr>
        <w:spacing w:after="0"/>
        <w:jc w:val="both"/>
        <w:rPr>
          <w:del w:id="4" w:author="Mari Koik" w:date="2024-09-24T15:48:00Z"/>
          <w:rFonts w:eastAsia="Times New Roman" w:cs="Times New Roman"/>
          <w:b/>
          <w:bCs/>
          <w:szCs w:val="24"/>
        </w:rPr>
      </w:pPr>
    </w:p>
    <w:p w14:paraId="1EEE7E22" w14:textId="6BEE0436" w:rsidR="00FC67A3" w:rsidRPr="00C76522" w:rsidRDefault="00FC67A3" w:rsidP="5B7446AE">
      <w:pPr>
        <w:spacing w:after="0"/>
        <w:jc w:val="both"/>
        <w:rPr>
          <w:rFonts w:eastAsia="Times New Roman" w:cs="Times New Roman"/>
        </w:rPr>
      </w:pPr>
    </w:p>
    <w:p w14:paraId="020B72D7" w14:textId="35791543" w:rsidR="00FC67A3" w:rsidRPr="00C76522" w:rsidRDefault="54BC4C7B" w:rsidP="5B7446AE">
      <w:pPr>
        <w:spacing w:after="0"/>
        <w:jc w:val="both"/>
        <w:rPr>
          <w:rFonts w:eastAsia="Times New Roman" w:cs="Times New Roman"/>
          <w:b/>
          <w:bCs/>
        </w:rPr>
      </w:pPr>
      <w:r w:rsidRPr="5B7446AE">
        <w:rPr>
          <w:rFonts w:eastAsia="Times New Roman" w:cs="Times New Roman"/>
          <w:b/>
          <w:bCs/>
        </w:rPr>
        <w:t xml:space="preserve">§ 1. </w:t>
      </w:r>
      <w:bookmarkStart w:id="5" w:name="_Hlk177633203"/>
      <w:r w:rsidRPr="5B7446AE">
        <w:rPr>
          <w:rFonts w:eastAsia="Times New Roman" w:cs="Times New Roman"/>
          <w:b/>
          <w:bCs/>
        </w:rPr>
        <w:t>Ehitusseadustiku ja planeerimisseaduse rakendamise seaduse</w:t>
      </w:r>
      <w:r w:rsidR="00291B8E">
        <w:rPr>
          <w:rFonts w:eastAsia="Times New Roman" w:cs="Times New Roman"/>
          <w:b/>
          <w:bCs/>
        </w:rPr>
        <w:t xml:space="preserve"> </w:t>
      </w:r>
      <w:r w:rsidRPr="5B7446AE">
        <w:rPr>
          <w:rFonts w:eastAsia="Times New Roman" w:cs="Times New Roman"/>
          <w:b/>
          <w:bCs/>
        </w:rPr>
        <w:t>täiendamine</w:t>
      </w:r>
      <w:bookmarkEnd w:id="5"/>
    </w:p>
    <w:p w14:paraId="408836BD" w14:textId="580FB497" w:rsidR="00FC67A3" w:rsidRPr="00C76522" w:rsidRDefault="00FC67A3" w:rsidP="5B7446AE">
      <w:pPr>
        <w:spacing w:after="0"/>
        <w:jc w:val="both"/>
        <w:rPr>
          <w:rFonts w:eastAsia="Times New Roman" w:cs="Times New Roman"/>
          <w:b/>
          <w:bCs/>
        </w:rPr>
      </w:pPr>
    </w:p>
    <w:p w14:paraId="40BCAAFE" w14:textId="4AADD9A3" w:rsidR="00FC67A3" w:rsidRPr="00C76522" w:rsidRDefault="54BC4C7B" w:rsidP="5B7446AE">
      <w:pPr>
        <w:spacing w:after="0"/>
        <w:jc w:val="both"/>
        <w:rPr>
          <w:rFonts w:eastAsia="Times New Roman" w:cs="Times New Roman"/>
          <w:b/>
          <w:bCs/>
        </w:rPr>
      </w:pPr>
      <w:r w:rsidRPr="5B7446AE">
        <w:rPr>
          <w:rFonts w:eastAsia="Times New Roman" w:cs="Times New Roman"/>
        </w:rPr>
        <w:t>Ehitusseadustiku ja planeerimisseaduse rakendamise seadust täiendatakse §-ga 30</w:t>
      </w:r>
      <w:r w:rsidRPr="5B7446AE">
        <w:rPr>
          <w:rFonts w:eastAsia="Times New Roman" w:cs="Times New Roman"/>
          <w:vertAlign w:val="superscript"/>
        </w:rPr>
        <w:t>8</w:t>
      </w:r>
      <w:r w:rsidRPr="5B7446AE">
        <w:rPr>
          <w:rFonts w:eastAsia="Times New Roman" w:cs="Times New Roman"/>
        </w:rPr>
        <w:t xml:space="preserve"> järgmises sõnastuses:</w:t>
      </w:r>
    </w:p>
    <w:p w14:paraId="269BF800" w14:textId="232C50E5" w:rsidR="00FC67A3" w:rsidRPr="00C76522" w:rsidRDefault="00FC67A3" w:rsidP="5B7446AE">
      <w:pPr>
        <w:spacing w:after="0"/>
        <w:jc w:val="both"/>
        <w:rPr>
          <w:rFonts w:eastAsia="Times New Roman" w:cs="Times New Roman"/>
        </w:rPr>
      </w:pPr>
    </w:p>
    <w:p w14:paraId="47ADC2E9" w14:textId="33E22459" w:rsidR="00FC67A3" w:rsidRPr="00C76522" w:rsidRDefault="54BC4C7B" w:rsidP="5B7446AE">
      <w:pPr>
        <w:spacing w:after="0"/>
        <w:jc w:val="both"/>
        <w:rPr>
          <w:rFonts w:eastAsia="Times New Roman" w:cs="Times New Roman"/>
          <w:b/>
          <w:bCs/>
        </w:rPr>
      </w:pPr>
      <w:r w:rsidRPr="5B7446AE">
        <w:rPr>
          <w:rFonts w:eastAsia="Times New Roman" w:cs="Times New Roman"/>
        </w:rPr>
        <w:t>„</w:t>
      </w:r>
      <w:r w:rsidRPr="5B7446AE">
        <w:rPr>
          <w:rFonts w:eastAsia="Times New Roman" w:cs="Times New Roman"/>
          <w:b/>
          <w:bCs/>
        </w:rPr>
        <w:t>§ 30</w:t>
      </w:r>
      <w:r w:rsidRPr="5B7446AE">
        <w:rPr>
          <w:rFonts w:eastAsia="Times New Roman" w:cs="Times New Roman"/>
          <w:b/>
          <w:bCs/>
          <w:vertAlign w:val="superscript"/>
        </w:rPr>
        <w:t>8</w:t>
      </w:r>
      <w:r w:rsidRPr="5B7446AE">
        <w:rPr>
          <w:rFonts w:eastAsia="Times New Roman" w:cs="Times New Roman"/>
          <w:b/>
          <w:bCs/>
        </w:rPr>
        <w:t>. Enne käesoleva paragrahvi jõustumist algatatud riigi eriplaneeringute</w:t>
      </w:r>
      <w:r w:rsidR="00EF43AE">
        <w:rPr>
          <w:rFonts w:eastAsia="Times New Roman" w:cs="Times New Roman"/>
          <w:b/>
          <w:bCs/>
        </w:rPr>
        <w:t xml:space="preserve"> ja kohaliku omavalitsuse eriplaneeringute</w:t>
      </w:r>
      <w:r w:rsidRPr="5B7446AE">
        <w:rPr>
          <w:rFonts w:eastAsia="Times New Roman" w:cs="Times New Roman"/>
          <w:b/>
          <w:bCs/>
        </w:rPr>
        <w:t xml:space="preserve"> menetlemine</w:t>
      </w:r>
    </w:p>
    <w:p w14:paraId="42A0E07E" w14:textId="77777777" w:rsidR="00FC67A3" w:rsidRPr="00C76522" w:rsidRDefault="00FC67A3" w:rsidP="5B7446AE">
      <w:pPr>
        <w:spacing w:after="0"/>
        <w:jc w:val="both"/>
        <w:rPr>
          <w:rFonts w:eastAsia="Times New Roman" w:cs="Times New Roman"/>
        </w:rPr>
      </w:pPr>
    </w:p>
    <w:p w14:paraId="217CA951" w14:textId="018089DC" w:rsidR="00FC67A3" w:rsidRPr="00C76522" w:rsidRDefault="54BC4C7B" w:rsidP="5B7446AE">
      <w:pPr>
        <w:spacing w:after="0"/>
        <w:jc w:val="both"/>
        <w:rPr>
          <w:rFonts w:eastAsia="Times New Roman" w:cs="Times New Roman"/>
        </w:rPr>
      </w:pPr>
      <w:r w:rsidRPr="5B7446AE">
        <w:rPr>
          <w:rFonts w:eastAsia="Times New Roman" w:cs="Times New Roman"/>
        </w:rPr>
        <w:t>Enne käesoleva paragrahvi jõustumist algatatud riigi eriplaneeringute</w:t>
      </w:r>
      <w:r w:rsidR="00EF43AE">
        <w:rPr>
          <w:rFonts w:eastAsia="Times New Roman" w:cs="Times New Roman"/>
        </w:rPr>
        <w:t xml:space="preserve"> ja kohaliku omavalitsuse eriplaneeringute</w:t>
      </w:r>
      <w:r w:rsidRPr="5B7446AE">
        <w:rPr>
          <w:rFonts w:eastAsia="Times New Roman" w:cs="Times New Roman"/>
        </w:rPr>
        <w:t xml:space="preserve"> menetlusele kohaldatakse planeerimisseaduse redaktsiooni, mis jõustus samal ajal käesoleva paragrahviga.“</w:t>
      </w:r>
      <w:r w:rsidR="009E0662">
        <w:rPr>
          <w:rFonts w:eastAsia="Times New Roman" w:cs="Times New Roman"/>
        </w:rPr>
        <w:t>.</w:t>
      </w:r>
    </w:p>
    <w:p w14:paraId="6F956304" w14:textId="77777777" w:rsidR="00FC67A3" w:rsidRPr="00C76522" w:rsidRDefault="00FC67A3" w:rsidP="5B7446AE">
      <w:pPr>
        <w:spacing w:after="0"/>
        <w:jc w:val="both"/>
        <w:rPr>
          <w:rFonts w:eastAsia="Times New Roman" w:cs="Times New Roman"/>
        </w:rPr>
      </w:pPr>
    </w:p>
    <w:p w14:paraId="609B830E" w14:textId="07FCAD33" w:rsidR="00FC67A3" w:rsidRPr="00C76522" w:rsidRDefault="00FC67A3" w:rsidP="5B7446AE">
      <w:pPr>
        <w:spacing w:after="0"/>
        <w:jc w:val="both"/>
        <w:rPr>
          <w:rFonts w:eastAsia="Times New Roman" w:cs="Times New Roman"/>
          <w:b/>
          <w:bCs/>
        </w:rPr>
      </w:pPr>
      <w:r w:rsidRPr="5B7446AE">
        <w:rPr>
          <w:rFonts w:eastAsia="Times New Roman" w:cs="Times New Roman"/>
          <w:b/>
          <w:bCs/>
        </w:rPr>
        <w:t xml:space="preserve">§ </w:t>
      </w:r>
      <w:r w:rsidR="1C4F4F8D" w:rsidRPr="5B7446AE">
        <w:rPr>
          <w:rFonts w:eastAsia="Times New Roman" w:cs="Times New Roman"/>
          <w:b/>
          <w:bCs/>
        </w:rPr>
        <w:t>2</w:t>
      </w:r>
      <w:r w:rsidR="003E2A16" w:rsidRPr="5B7446AE">
        <w:rPr>
          <w:rFonts w:eastAsia="Times New Roman" w:cs="Times New Roman"/>
          <w:b/>
          <w:bCs/>
        </w:rPr>
        <w:t>.</w:t>
      </w:r>
      <w:r w:rsidRPr="5B7446AE">
        <w:rPr>
          <w:rFonts w:eastAsia="Times New Roman" w:cs="Times New Roman"/>
          <w:b/>
          <w:bCs/>
        </w:rPr>
        <w:t xml:space="preserve"> </w:t>
      </w:r>
      <w:r w:rsidR="00EC6645" w:rsidRPr="5B7446AE">
        <w:rPr>
          <w:rFonts w:eastAsia="Times New Roman" w:cs="Times New Roman"/>
          <w:b/>
          <w:bCs/>
        </w:rPr>
        <w:t xml:space="preserve">Keskkonnatasude seaduse </w:t>
      </w:r>
      <w:r w:rsidRPr="5B7446AE">
        <w:rPr>
          <w:rFonts w:eastAsia="Times New Roman" w:cs="Times New Roman"/>
          <w:b/>
          <w:bCs/>
        </w:rPr>
        <w:t>muutmine</w:t>
      </w:r>
    </w:p>
    <w:p w14:paraId="48FF8A60" w14:textId="77777777" w:rsidR="00FC67A3" w:rsidRPr="00C76522" w:rsidRDefault="00FC67A3" w:rsidP="00C76522">
      <w:pPr>
        <w:spacing w:after="0"/>
        <w:jc w:val="both"/>
        <w:rPr>
          <w:rFonts w:eastAsia="Times New Roman" w:cs="Times New Roman"/>
          <w:szCs w:val="24"/>
        </w:rPr>
      </w:pPr>
    </w:p>
    <w:p w14:paraId="0B80407C" w14:textId="6B05E1A3" w:rsidR="00A0111F" w:rsidRPr="00C76522" w:rsidRDefault="00EC6645" w:rsidP="00C76522">
      <w:pPr>
        <w:spacing w:after="0"/>
        <w:jc w:val="both"/>
        <w:rPr>
          <w:rFonts w:eastAsia="Times New Roman" w:cs="Times New Roman"/>
          <w:szCs w:val="24"/>
        </w:rPr>
      </w:pPr>
      <w:r w:rsidRPr="00C76522">
        <w:rPr>
          <w:rFonts w:eastAsia="Times New Roman" w:cs="Times New Roman"/>
          <w:szCs w:val="24"/>
        </w:rPr>
        <w:t xml:space="preserve">Keskkonnatasude </w:t>
      </w:r>
      <w:r w:rsidR="00FC67A3" w:rsidRPr="00C76522">
        <w:rPr>
          <w:rFonts w:eastAsia="Times New Roman" w:cs="Times New Roman"/>
          <w:szCs w:val="24"/>
        </w:rPr>
        <w:t>seaduses tehakse järgmised muudatused:</w:t>
      </w:r>
    </w:p>
    <w:p w14:paraId="791C472F" w14:textId="77777777" w:rsidR="007B66A6" w:rsidRPr="00C76522" w:rsidRDefault="007B66A6" w:rsidP="00C76522">
      <w:pPr>
        <w:spacing w:after="0"/>
        <w:jc w:val="both"/>
        <w:rPr>
          <w:rFonts w:eastAsia="Times New Roman" w:cs="Times New Roman"/>
          <w:szCs w:val="24"/>
        </w:rPr>
      </w:pPr>
    </w:p>
    <w:p w14:paraId="560FCD85" w14:textId="77777777" w:rsidR="007D18DB" w:rsidRPr="007D18DB" w:rsidRDefault="00C76522" w:rsidP="007D18DB">
      <w:pPr>
        <w:spacing w:after="0"/>
        <w:jc w:val="both"/>
        <w:rPr>
          <w:rFonts w:eastAsia="Times New Roman" w:cs="Times New Roman"/>
          <w:szCs w:val="24"/>
        </w:rPr>
      </w:pPr>
      <w:r w:rsidRPr="00C76522">
        <w:rPr>
          <w:rFonts w:cs="Times New Roman"/>
          <w:b/>
          <w:bCs/>
          <w:szCs w:val="24"/>
        </w:rPr>
        <w:t>1</w:t>
      </w:r>
      <w:r w:rsidR="1C4939A7" w:rsidRPr="00C76522">
        <w:rPr>
          <w:rFonts w:eastAsia="Times New Roman" w:cs="Times New Roman"/>
          <w:b/>
          <w:bCs/>
          <w:szCs w:val="24"/>
        </w:rPr>
        <w:t>)</w:t>
      </w:r>
      <w:r w:rsidR="1C4939A7" w:rsidRPr="00C76522">
        <w:rPr>
          <w:rFonts w:eastAsia="Times New Roman" w:cs="Times New Roman"/>
          <w:szCs w:val="24"/>
        </w:rPr>
        <w:t xml:space="preserve"> </w:t>
      </w:r>
      <w:r w:rsidR="007D18DB" w:rsidRPr="007D18DB">
        <w:rPr>
          <w:rFonts w:eastAsia="Times New Roman" w:cs="Times New Roman"/>
          <w:szCs w:val="24"/>
        </w:rPr>
        <w:t>paragrahvi 21</w:t>
      </w:r>
      <w:r w:rsidR="007D18DB" w:rsidRPr="007D18DB">
        <w:rPr>
          <w:rFonts w:eastAsia="Times New Roman" w:cs="Times New Roman"/>
          <w:szCs w:val="24"/>
          <w:vertAlign w:val="superscript"/>
        </w:rPr>
        <w:t>2</w:t>
      </w:r>
      <w:r w:rsidR="007D18DB" w:rsidRPr="007D18DB">
        <w:rPr>
          <w:rFonts w:eastAsia="Times New Roman" w:cs="Times New Roman"/>
          <w:szCs w:val="24"/>
        </w:rPr>
        <w:t xml:space="preserve"> lõige 2 muudetakse ja sõnastatakse järgmiselt:</w:t>
      </w:r>
    </w:p>
    <w:p w14:paraId="374C40B5" w14:textId="65238DE0" w:rsidR="007D18DB" w:rsidRPr="007D18DB" w:rsidRDefault="007D18DB" w:rsidP="47DEF9D4">
      <w:pPr>
        <w:spacing w:after="0"/>
        <w:jc w:val="both"/>
        <w:rPr>
          <w:rFonts w:eastAsia="Times New Roman" w:cs="Times New Roman"/>
        </w:rPr>
      </w:pPr>
      <w:r w:rsidRPr="47DEF9D4">
        <w:rPr>
          <w:rFonts w:eastAsia="Times New Roman" w:cs="Times New Roman"/>
        </w:rPr>
        <w:t xml:space="preserve">„(2) Tuuleenergiast elektrienergia tootmise tasu makstakse alates tuuleelektrijaama ehitamise alustamisest kuni tuuleelektrijaama </w:t>
      </w:r>
      <w:r w:rsidR="32DC09FC" w:rsidRPr="47DEF9D4">
        <w:rPr>
          <w:rFonts w:eastAsia="Times New Roman" w:cs="Times New Roman"/>
        </w:rPr>
        <w:t xml:space="preserve">selle asukohast </w:t>
      </w:r>
      <w:r w:rsidRPr="47DEF9D4">
        <w:rPr>
          <w:rFonts w:eastAsia="Times New Roman" w:cs="Times New Roman"/>
        </w:rPr>
        <w:t>eemaldamiseni.“;</w:t>
      </w:r>
    </w:p>
    <w:p w14:paraId="1FC472FE" w14:textId="035B2DFC" w:rsidR="007A480D" w:rsidRDefault="007A480D" w:rsidP="007D18DB">
      <w:pPr>
        <w:spacing w:after="0"/>
        <w:jc w:val="both"/>
        <w:rPr>
          <w:rFonts w:eastAsia="Times New Roman" w:cs="Times New Roman"/>
          <w:szCs w:val="24"/>
        </w:rPr>
      </w:pPr>
    </w:p>
    <w:p w14:paraId="56713725" w14:textId="77777777" w:rsidR="007D18DB" w:rsidRPr="007D18DB" w:rsidRDefault="007D18DB" w:rsidP="007D18DB">
      <w:pPr>
        <w:spacing w:after="0"/>
        <w:jc w:val="both"/>
        <w:rPr>
          <w:rFonts w:eastAsia="Times New Roman" w:cs="Times New Roman"/>
          <w:bCs/>
          <w:szCs w:val="24"/>
        </w:rPr>
      </w:pPr>
      <w:r w:rsidRPr="007D18DB">
        <w:rPr>
          <w:rFonts w:eastAsia="Times New Roman" w:cs="Times New Roman"/>
          <w:b/>
          <w:bCs/>
          <w:szCs w:val="24"/>
        </w:rPr>
        <w:t xml:space="preserve">2) </w:t>
      </w:r>
      <w:r w:rsidRPr="007D18DB">
        <w:rPr>
          <w:rFonts w:eastAsia="Times New Roman" w:cs="Times New Roman"/>
          <w:bCs/>
          <w:szCs w:val="24"/>
        </w:rPr>
        <w:t>paragrahvi 21</w:t>
      </w:r>
      <w:r w:rsidRPr="007D18DB">
        <w:rPr>
          <w:rFonts w:eastAsia="Times New Roman" w:cs="Times New Roman"/>
          <w:bCs/>
          <w:szCs w:val="24"/>
          <w:vertAlign w:val="superscript"/>
        </w:rPr>
        <w:t>2</w:t>
      </w:r>
      <w:r w:rsidRPr="007D18DB">
        <w:rPr>
          <w:rFonts w:eastAsia="Times New Roman" w:cs="Times New Roman"/>
          <w:bCs/>
          <w:szCs w:val="24"/>
        </w:rPr>
        <w:t xml:space="preserve"> täiendatakse lõikega 2</w:t>
      </w:r>
      <w:r w:rsidRPr="007D18DB">
        <w:rPr>
          <w:rFonts w:eastAsia="Times New Roman" w:cs="Times New Roman"/>
          <w:bCs/>
          <w:szCs w:val="24"/>
          <w:vertAlign w:val="superscript"/>
        </w:rPr>
        <w:t>1</w:t>
      </w:r>
      <w:r w:rsidRPr="007D18DB">
        <w:rPr>
          <w:rFonts w:eastAsia="Times New Roman" w:cs="Times New Roman"/>
          <w:bCs/>
          <w:szCs w:val="24"/>
        </w:rPr>
        <w:t xml:space="preserve"> järgmises sõnastuses:</w:t>
      </w:r>
    </w:p>
    <w:p w14:paraId="505D79D5" w14:textId="094B5AC9" w:rsidR="007D18DB" w:rsidRDefault="007D18DB" w:rsidP="007D18DB">
      <w:pPr>
        <w:spacing w:after="0"/>
        <w:jc w:val="both"/>
        <w:rPr>
          <w:rFonts w:eastAsia="Times New Roman" w:cs="Times New Roman"/>
          <w:bCs/>
          <w:szCs w:val="24"/>
        </w:rPr>
      </w:pPr>
      <w:r w:rsidRPr="007D18DB">
        <w:rPr>
          <w:rFonts w:eastAsia="Times New Roman" w:cs="Times New Roman"/>
          <w:bCs/>
          <w:szCs w:val="24"/>
        </w:rPr>
        <w:t>„(2</w:t>
      </w:r>
      <w:r w:rsidRPr="007D18DB">
        <w:rPr>
          <w:rFonts w:eastAsia="Times New Roman" w:cs="Times New Roman"/>
          <w:bCs/>
          <w:szCs w:val="24"/>
          <w:vertAlign w:val="superscript"/>
        </w:rPr>
        <w:t>1</w:t>
      </w:r>
      <w:r w:rsidRPr="007D18DB">
        <w:rPr>
          <w:rFonts w:eastAsia="Times New Roman" w:cs="Times New Roman"/>
          <w:bCs/>
          <w:szCs w:val="24"/>
        </w:rPr>
        <w:t>) Kui tuuleelektrijaama ehitamise alustamise teatis on esitatud enne ehitamise alustamist, loetakse tuuleelektrijaama ehitamise alustamiseks</w:t>
      </w:r>
      <w:r w:rsidR="009E0662" w:rsidRPr="009E0662">
        <w:rPr>
          <w:rFonts w:eastAsia="Times New Roman" w:cs="Times New Roman"/>
          <w:bCs/>
          <w:szCs w:val="24"/>
        </w:rPr>
        <w:t xml:space="preserve"> </w:t>
      </w:r>
      <w:r w:rsidR="009E0662" w:rsidRPr="002965EC">
        <w:rPr>
          <w:rFonts w:eastAsia="Times New Roman" w:cs="Times New Roman"/>
          <w:bCs/>
          <w:szCs w:val="24"/>
        </w:rPr>
        <w:t>käesoleva seaduse tähenduses</w:t>
      </w:r>
      <w:r w:rsidRPr="002965EC">
        <w:rPr>
          <w:rFonts w:eastAsia="Times New Roman" w:cs="Times New Roman"/>
          <w:bCs/>
          <w:szCs w:val="24"/>
        </w:rPr>
        <w:t xml:space="preserve"> </w:t>
      </w:r>
      <w:r w:rsidRPr="007D18DB">
        <w:rPr>
          <w:rFonts w:eastAsia="Times New Roman" w:cs="Times New Roman"/>
          <w:bCs/>
          <w:szCs w:val="24"/>
        </w:rPr>
        <w:t>teatise esitamisele järgnev päev.“;</w:t>
      </w:r>
    </w:p>
    <w:p w14:paraId="7BB448C1" w14:textId="77777777" w:rsidR="007D18DB" w:rsidRDefault="007D18DB" w:rsidP="007D18DB">
      <w:pPr>
        <w:spacing w:after="0"/>
        <w:jc w:val="both"/>
        <w:rPr>
          <w:rFonts w:eastAsia="Times New Roman" w:cs="Times New Roman"/>
          <w:bCs/>
          <w:szCs w:val="24"/>
        </w:rPr>
      </w:pPr>
    </w:p>
    <w:p w14:paraId="26AA64ED" w14:textId="08DC68FB" w:rsidR="007D18DB" w:rsidRPr="007D18DB" w:rsidRDefault="007D18DB" w:rsidP="007D18DB">
      <w:pPr>
        <w:spacing w:after="0"/>
        <w:jc w:val="both"/>
        <w:rPr>
          <w:rFonts w:eastAsia="Times New Roman" w:cs="Times New Roman"/>
          <w:bCs/>
          <w:i/>
          <w:iCs/>
          <w:szCs w:val="24"/>
        </w:rPr>
      </w:pPr>
      <w:r w:rsidRPr="007D18DB">
        <w:rPr>
          <w:rFonts w:eastAsia="Times New Roman" w:cs="Times New Roman"/>
          <w:b/>
          <w:bCs/>
          <w:szCs w:val="24"/>
        </w:rPr>
        <w:t>3)</w:t>
      </w:r>
      <w:r>
        <w:rPr>
          <w:rFonts w:eastAsia="Times New Roman" w:cs="Times New Roman"/>
          <w:bCs/>
          <w:szCs w:val="24"/>
        </w:rPr>
        <w:t xml:space="preserve"> </w:t>
      </w:r>
      <w:r w:rsidR="00165C71">
        <w:rPr>
          <w:rFonts w:eastAsia="Times New Roman" w:cs="Times New Roman"/>
          <w:bCs/>
          <w:szCs w:val="24"/>
        </w:rPr>
        <w:t>paragrahvi</w:t>
      </w:r>
      <w:r w:rsidR="00165C71" w:rsidRPr="007D18DB">
        <w:rPr>
          <w:rFonts w:eastAsia="Times New Roman" w:cs="Times New Roman"/>
          <w:bCs/>
          <w:szCs w:val="24"/>
        </w:rPr>
        <w:t xml:space="preserve"> </w:t>
      </w:r>
      <w:r w:rsidRPr="007D18DB">
        <w:rPr>
          <w:rFonts w:eastAsia="Times New Roman" w:cs="Times New Roman"/>
          <w:bCs/>
          <w:szCs w:val="24"/>
        </w:rPr>
        <w:t>21</w:t>
      </w:r>
      <w:r w:rsidRPr="007D18DB">
        <w:rPr>
          <w:rFonts w:eastAsia="Times New Roman" w:cs="Times New Roman"/>
          <w:bCs/>
          <w:szCs w:val="24"/>
          <w:vertAlign w:val="superscript"/>
        </w:rPr>
        <w:t>3</w:t>
      </w:r>
      <w:r w:rsidRPr="007D18DB">
        <w:rPr>
          <w:rFonts w:eastAsia="Times New Roman" w:cs="Times New Roman"/>
          <w:bCs/>
          <w:szCs w:val="24"/>
        </w:rPr>
        <w:t xml:space="preserve"> lõige 4 muudetakse ja sõnastatakse järgmiselt:</w:t>
      </w:r>
    </w:p>
    <w:p w14:paraId="71EEA99E" w14:textId="362319F5" w:rsidR="007D18DB" w:rsidRDefault="007D18DB" w:rsidP="007D18DB">
      <w:pPr>
        <w:spacing w:after="0"/>
        <w:jc w:val="both"/>
        <w:rPr>
          <w:rFonts w:eastAsia="Times New Roman" w:cs="Times New Roman"/>
          <w:bCs/>
          <w:szCs w:val="24"/>
        </w:rPr>
      </w:pPr>
      <w:r w:rsidRPr="007D18DB">
        <w:rPr>
          <w:rFonts w:eastAsia="Times New Roman" w:cs="Times New Roman"/>
          <w:bCs/>
          <w:szCs w:val="24"/>
        </w:rPr>
        <w:t xml:space="preserve">„(4) Käesoleva paragrahvi lõike 2 alusel kehtestatud tasu määra muudatuse peab kohaliku omavalitsuse üksuse volikogu vastu võtma hiljemalt </w:t>
      </w:r>
      <w:bookmarkStart w:id="6" w:name="_Hlk177643750"/>
      <w:r w:rsidRPr="007D18DB">
        <w:rPr>
          <w:rFonts w:eastAsia="Times New Roman" w:cs="Times New Roman"/>
          <w:bCs/>
          <w:szCs w:val="24"/>
        </w:rPr>
        <w:t>kuus kuud enne tasumäära rakendamise kvartali algust.“;</w:t>
      </w:r>
    </w:p>
    <w:bookmarkEnd w:id="6"/>
    <w:p w14:paraId="699DA09F" w14:textId="77777777" w:rsidR="007D18DB" w:rsidRDefault="007D18DB" w:rsidP="007D18DB">
      <w:pPr>
        <w:spacing w:after="0"/>
        <w:jc w:val="both"/>
        <w:rPr>
          <w:rFonts w:eastAsia="Times New Roman" w:cs="Times New Roman"/>
          <w:bCs/>
          <w:szCs w:val="24"/>
        </w:rPr>
      </w:pPr>
    </w:p>
    <w:p w14:paraId="5E35C997" w14:textId="77777777" w:rsidR="007D18DB" w:rsidRPr="007D18DB" w:rsidRDefault="007D18DB" w:rsidP="007D18DB">
      <w:pPr>
        <w:spacing w:after="0"/>
        <w:jc w:val="both"/>
        <w:rPr>
          <w:rFonts w:eastAsia="Times New Roman" w:cs="Times New Roman"/>
          <w:bCs/>
          <w:szCs w:val="24"/>
        </w:rPr>
      </w:pPr>
      <w:r w:rsidRPr="007D18DB">
        <w:rPr>
          <w:rFonts w:eastAsia="Times New Roman" w:cs="Times New Roman"/>
          <w:b/>
          <w:bCs/>
          <w:szCs w:val="24"/>
        </w:rPr>
        <w:t>4)</w:t>
      </w:r>
      <w:r>
        <w:rPr>
          <w:rFonts w:eastAsia="Times New Roman" w:cs="Times New Roman"/>
          <w:bCs/>
          <w:szCs w:val="24"/>
        </w:rPr>
        <w:t xml:space="preserve"> </w:t>
      </w:r>
      <w:r w:rsidRPr="007D18DB">
        <w:rPr>
          <w:rFonts w:eastAsia="Times New Roman" w:cs="Times New Roman"/>
          <w:bCs/>
          <w:szCs w:val="24"/>
        </w:rPr>
        <w:t>paragrahv 21</w:t>
      </w:r>
      <w:r w:rsidRPr="007D18DB">
        <w:rPr>
          <w:rFonts w:eastAsia="Times New Roman" w:cs="Times New Roman"/>
          <w:bCs/>
          <w:szCs w:val="24"/>
          <w:vertAlign w:val="superscript"/>
        </w:rPr>
        <w:t>5</w:t>
      </w:r>
      <w:r w:rsidRPr="007D18DB">
        <w:rPr>
          <w:rFonts w:eastAsia="Times New Roman" w:cs="Times New Roman"/>
          <w:bCs/>
          <w:szCs w:val="24"/>
        </w:rPr>
        <w:t xml:space="preserve"> muudetakse ja sõnastatakse järgmiselt:</w:t>
      </w:r>
    </w:p>
    <w:p w14:paraId="50839A98" w14:textId="77777777" w:rsidR="007D18DB" w:rsidRPr="007D18DB" w:rsidRDefault="007D18DB" w:rsidP="007D18DB">
      <w:pPr>
        <w:spacing w:after="0"/>
        <w:jc w:val="both"/>
        <w:rPr>
          <w:rFonts w:eastAsia="Times New Roman" w:cs="Times New Roman"/>
          <w:b/>
          <w:bCs/>
          <w:szCs w:val="24"/>
        </w:rPr>
      </w:pPr>
      <w:r w:rsidRPr="007D18DB">
        <w:rPr>
          <w:rFonts w:eastAsia="Times New Roman" w:cs="Times New Roman"/>
          <w:bCs/>
          <w:szCs w:val="24"/>
        </w:rPr>
        <w:t>„</w:t>
      </w:r>
      <w:r w:rsidRPr="007D18DB">
        <w:rPr>
          <w:rFonts w:eastAsia="Times New Roman" w:cs="Times New Roman"/>
          <w:b/>
          <w:bCs/>
          <w:szCs w:val="24"/>
        </w:rPr>
        <w:t>§ 21</w:t>
      </w:r>
      <w:r w:rsidRPr="007D18DB">
        <w:rPr>
          <w:rFonts w:eastAsia="Times New Roman" w:cs="Times New Roman"/>
          <w:b/>
          <w:bCs/>
          <w:szCs w:val="24"/>
          <w:vertAlign w:val="superscript"/>
        </w:rPr>
        <w:t>5</w:t>
      </w:r>
      <w:r w:rsidRPr="007D18DB">
        <w:rPr>
          <w:rFonts w:eastAsia="Times New Roman" w:cs="Times New Roman"/>
          <w:b/>
          <w:bCs/>
          <w:szCs w:val="24"/>
        </w:rPr>
        <w:t>. Tuuleenergiast elektrienergia tootmise tasu maksmine vähendatud määras</w:t>
      </w:r>
    </w:p>
    <w:p w14:paraId="63CE92E8" w14:textId="77777777" w:rsidR="007D18DB" w:rsidRPr="007D18DB" w:rsidRDefault="007D18DB" w:rsidP="007D18DB">
      <w:pPr>
        <w:spacing w:after="0"/>
        <w:jc w:val="both"/>
        <w:rPr>
          <w:rFonts w:eastAsia="Times New Roman" w:cs="Times New Roman"/>
          <w:b/>
          <w:bCs/>
          <w:szCs w:val="24"/>
        </w:rPr>
      </w:pPr>
    </w:p>
    <w:p w14:paraId="06E6B862" w14:textId="3967F048" w:rsidR="007D18DB" w:rsidRPr="007D18DB" w:rsidRDefault="007D18DB" w:rsidP="007D18DB">
      <w:pPr>
        <w:spacing w:after="0"/>
        <w:jc w:val="both"/>
        <w:rPr>
          <w:rFonts w:eastAsia="Times New Roman" w:cs="Times New Roman"/>
          <w:bCs/>
          <w:szCs w:val="24"/>
        </w:rPr>
      </w:pPr>
      <w:r w:rsidRPr="007D18DB">
        <w:rPr>
          <w:rFonts w:eastAsia="Times New Roman" w:cs="Times New Roman"/>
          <w:bCs/>
          <w:szCs w:val="24"/>
        </w:rPr>
        <w:t>(1) Ajavahemikul, mis algab tuuleelektrijaama ehitamise alustamise</w:t>
      </w:r>
      <w:r w:rsidR="009E0662">
        <w:rPr>
          <w:rFonts w:eastAsia="Times New Roman" w:cs="Times New Roman"/>
          <w:bCs/>
          <w:szCs w:val="24"/>
        </w:rPr>
        <w:t xml:space="preserve"> päeva</w:t>
      </w:r>
      <w:r w:rsidRPr="007D18DB">
        <w:rPr>
          <w:rFonts w:eastAsia="Times New Roman" w:cs="Times New Roman"/>
          <w:bCs/>
          <w:szCs w:val="24"/>
        </w:rPr>
        <w:t>l ja lõpeb tuuleelektrijaama võrguga sünkroniseerimise</w:t>
      </w:r>
      <w:r w:rsidR="00215155">
        <w:rPr>
          <w:rFonts w:eastAsia="Times New Roman" w:cs="Times New Roman"/>
          <w:bCs/>
          <w:szCs w:val="24"/>
        </w:rPr>
        <w:t>le eelneval</w:t>
      </w:r>
      <w:r w:rsidRPr="007D18DB">
        <w:rPr>
          <w:rFonts w:eastAsia="Times New Roman" w:cs="Times New Roman"/>
          <w:bCs/>
          <w:szCs w:val="24"/>
        </w:rPr>
        <w:t xml:space="preserve"> päeval, makstakse tuuleenergiast elektrienergia tootmise tasu </w:t>
      </w:r>
      <w:r w:rsidR="009E0662">
        <w:rPr>
          <w:rFonts w:eastAsia="Times New Roman" w:cs="Times New Roman"/>
          <w:bCs/>
          <w:szCs w:val="24"/>
        </w:rPr>
        <w:t>kümme</w:t>
      </w:r>
      <w:r w:rsidRPr="007D18DB">
        <w:rPr>
          <w:rFonts w:eastAsia="Times New Roman" w:cs="Times New Roman"/>
          <w:bCs/>
          <w:szCs w:val="24"/>
        </w:rPr>
        <w:t> protsenti käesoleva seaduse § 21</w:t>
      </w:r>
      <w:r w:rsidRPr="007D18DB">
        <w:rPr>
          <w:rFonts w:eastAsia="Times New Roman" w:cs="Times New Roman"/>
          <w:bCs/>
          <w:szCs w:val="24"/>
          <w:vertAlign w:val="superscript"/>
        </w:rPr>
        <w:t>3</w:t>
      </w:r>
      <w:r w:rsidRPr="007D18DB">
        <w:rPr>
          <w:rFonts w:eastAsia="Times New Roman" w:cs="Times New Roman"/>
          <w:bCs/>
          <w:szCs w:val="24"/>
        </w:rPr>
        <w:t xml:space="preserve"> lõigete 1 ja 2 alusel arvutatud maismaal paikneva tuuleelektrijaama tuuleenergiast elektrienergia tootmise tasust või § 21</w:t>
      </w:r>
      <w:r w:rsidRPr="007D18DB">
        <w:rPr>
          <w:rFonts w:eastAsia="Times New Roman" w:cs="Times New Roman"/>
          <w:bCs/>
          <w:szCs w:val="24"/>
          <w:vertAlign w:val="superscript"/>
        </w:rPr>
        <w:t>4</w:t>
      </w:r>
      <w:r w:rsidRPr="007D18DB">
        <w:rPr>
          <w:rFonts w:eastAsia="Times New Roman" w:cs="Times New Roman"/>
          <w:bCs/>
          <w:szCs w:val="24"/>
        </w:rPr>
        <w:t xml:space="preserve"> lõigete 2 ja 4 alusel arvutatud meres paikneva tuuleelektrijaama tuuleenergiast elektrienergia tootmise tasust.</w:t>
      </w:r>
    </w:p>
    <w:p w14:paraId="5C3C42DE" w14:textId="77777777" w:rsidR="007D18DB" w:rsidRPr="007D18DB" w:rsidRDefault="007D18DB" w:rsidP="007D18DB">
      <w:pPr>
        <w:spacing w:after="0"/>
        <w:jc w:val="both"/>
        <w:rPr>
          <w:rFonts w:eastAsia="Times New Roman" w:cs="Times New Roman"/>
          <w:bCs/>
          <w:szCs w:val="24"/>
        </w:rPr>
      </w:pPr>
    </w:p>
    <w:p w14:paraId="0EDE327E" w14:textId="77777777" w:rsidR="007D18DB" w:rsidRPr="007D18DB" w:rsidRDefault="007D18DB" w:rsidP="007D18DB">
      <w:pPr>
        <w:spacing w:after="0"/>
        <w:jc w:val="both"/>
        <w:rPr>
          <w:rFonts w:eastAsia="Times New Roman" w:cs="Times New Roman"/>
          <w:bCs/>
          <w:szCs w:val="24"/>
        </w:rPr>
      </w:pPr>
      <w:r w:rsidRPr="007D18DB">
        <w:rPr>
          <w:rFonts w:eastAsia="Times New Roman" w:cs="Times New Roman"/>
          <w:bCs/>
          <w:szCs w:val="24"/>
        </w:rPr>
        <w:lastRenderedPageBreak/>
        <w:t>(2) Ajavahemikul, mis algab tuuleelektrijaama võrguga sünkroniseerimise päeval ja lõpeb kasutusloa andmise päeval, makstakse tuuleenergiast elektrienergia tootmise tasu 70 protsenti käesoleva seaduse § 21</w:t>
      </w:r>
      <w:r w:rsidRPr="007D18DB">
        <w:rPr>
          <w:rFonts w:eastAsia="Times New Roman" w:cs="Times New Roman"/>
          <w:bCs/>
          <w:szCs w:val="24"/>
          <w:vertAlign w:val="superscript"/>
        </w:rPr>
        <w:t>3</w:t>
      </w:r>
      <w:r w:rsidRPr="007D18DB">
        <w:rPr>
          <w:rFonts w:eastAsia="Times New Roman" w:cs="Times New Roman"/>
          <w:bCs/>
          <w:szCs w:val="24"/>
        </w:rPr>
        <w:t xml:space="preserve"> lõigete 1 ja 2 alusel arvutatud maismaal paikneva tuuleelektrijaama </w:t>
      </w:r>
      <w:r w:rsidRPr="002965EC">
        <w:rPr>
          <w:rFonts w:eastAsia="Times New Roman" w:cs="Times New Roman"/>
          <w:bCs/>
          <w:szCs w:val="24"/>
        </w:rPr>
        <w:t>tuuleenergiast elektrienergia tootmise tasust või § 21</w:t>
      </w:r>
      <w:r w:rsidRPr="002965EC">
        <w:rPr>
          <w:rFonts w:eastAsia="Times New Roman" w:cs="Times New Roman"/>
          <w:bCs/>
          <w:szCs w:val="24"/>
          <w:vertAlign w:val="superscript"/>
        </w:rPr>
        <w:t>4</w:t>
      </w:r>
      <w:r w:rsidRPr="002965EC">
        <w:rPr>
          <w:rFonts w:eastAsia="Times New Roman" w:cs="Times New Roman"/>
          <w:bCs/>
          <w:szCs w:val="24"/>
        </w:rPr>
        <w:t xml:space="preserve"> lõigete 2 ja 4 alusel arvutatud meres</w:t>
      </w:r>
      <w:r w:rsidRPr="007D18DB">
        <w:rPr>
          <w:rFonts w:eastAsia="Times New Roman" w:cs="Times New Roman"/>
          <w:bCs/>
          <w:szCs w:val="24"/>
        </w:rPr>
        <w:t xml:space="preserve"> </w:t>
      </w:r>
      <w:r w:rsidRPr="002965EC">
        <w:rPr>
          <w:rFonts w:eastAsia="Times New Roman" w:cs="Times New Roman"/>
          <w:bCs/>
          <w:szCs w:val="24"/>
        </w:rPr>
        <w:t>paikneva tuuleelektrijaama tuuleenergiast elektrienergia tootmise tasust.</w:t>
      </w:r>
    </w:p>
    <w:p w14:paraId="7D43B834" w14:textId="77777777" w:rsidR="007D18DB" w:rsidRPr="007D18DB" w:rsidRDefault="007D18DB" w:rsidP="007D18DB">
      <w:pPr>
        <w:spacing w:after="0"/>
        <w:jc w:val="both"/>
        <w:rPr>
          <w:rFonts w:eastAsia="Times New Roman" w:cs="Times New Roman"/>
          <w:bCs/>
          <w:szCs w:val="24"/>
        </w:rPr>
      </w:pPr>
    </w:p>
    <w:p w14:paraId="29FE9815" w14:textId="15FE2F5A" w:rsidR="007D18DB" w:rsidRDefault="007D18DB" w:rsidP="007D18DB">
      <w:pPr>
        <w:spacing w:after="0"/>
        <w:jc w:val="both"/>
        <w:rPr>
          <w:rFonts w:eastAsia="Times New Roman" w:cs="Times New Roman"/>
          <w:bCs/>
          <w:szCs w:val="24"/>
        </w:rPr>
      </w:pPr>
      <w:r w:rsidRPr="007D18DB">
        <w:rPr>
          <w:rFonts w:eastAsia="Times New Roman" w:cs="Times New Roman"/>
          <w:bCs/>
          <w:szCs w:val="24"/>
        </w:rPr>
        <w:t xml:space="preserve">(3) </w:t>
      </w:r>
      <w:r w:rsidR="009E0662">
        <w:rPr>
          <w:rFonts w:eastAsia="Times New Roman" w:cs="Times New Roman"/>
          <w:bCs/>
          <w:szCs w:val="24"/>
        </w:rPr>
        <w:t>T</w:t>
      </w:r>
      <w:r w:rsidRPr="007D18DB">
        <w:rPr>
          <w:rFonts w:eastAsia="Times New Roman" w:cs="Times New Roman"/>
          <w:bCs/>
          <w:szCs w:val="24"/>
        </w:rPr>
        <w:t>uuleelektrijaama võrguga sünkroniseerimise päevaks</w:t>
      </w:r>
      <w:r w:rsidR="009E0662">
        <w:rPr>
          <w:rFonts w:eastAsia="Times New Roman" w:cs="Times New Roman"/>
          <w:bCs/>
          <w:szCs w:val="24"/>
        </w:rPr>
        <w:t xml:space="preserve"> </w:t>
      </w:r>
      <w:commentRangeStart w:id="7"/>
      <w:r w:rsidR="009E0662" w:rsidRPr="002965EC">
        <w:rPr>
          <w:rFonts w:eastAsia="Times New Roman" w:cs="Times New Roman"/>
          <w:bCs/>
          <w:szCs w:val="24"/>
        </w:rPr>
        <w:t>käesoleva seaduse tähenduses</w:t>
      </w:r>
      <w:r w:rsidR="009E0662">
        <w:rPr>
          <w:rFonts w:eastAsia="Times New Roman" w:cs="Times New Roman"/>
          <w:bCs/>
          <w:szCs w:val="24"/>
        </w:rPr>
        <w:t xml:space="preserve"> </w:t>
      </w:r>
      <w:commentRangeEnd w:id="7"/>
      <w:r w:rsidR="002965EC">
        <w:rPr>
          <w:rStyle w:val="Kommentaariviide"/>
        </w:rPr>
        <w:commentReference w:id="7"/>
      </w:r>
      <w:r w:rsidR="009E0662">
        <w:rPr>
          <w:rFonts w:eastAsia="Times New Roman" w:cs="Times New Roman"/>
          <w:bCs/>
          <w:szCs w:val="24"/>
        </w:rPr>
        <w:t>loetakse</w:t>
      </w:r>
      <w:r w:rsidRPr="007D18DB">
        <w:rPr>
          <w:rFonts w:eastAsia="Times New Roman" w:cs="Times New Roman"/>
          <w:bCs/>
          <w:szCs w:val="24"/>
        </w:rPr>
        <w:t xml:space="preserve"> päev, millal tuuleelektrijaam esimest korda annab elektrienergiat võrku, otseliini või salvestusseadmesse.“;</w:t>
      </w:r>
    </w:p>
    <w:p w14:paraId="47D2C61E" w14:textId="77777777" w:rsidR="007D18DB" w:rsidRDefault="007D18DB" w:rsidP="007D18DB">
      <w:pPr>
        <w:spacing w:after="0"/>
        <w:jc w:val="both"/>
        <w:rPr>
          <w:rFonts w:eastAsia="Times New Roman" w:cs="Times New Roman"/>
          <w:bCs/>
          <w:szCs w:val="24"/>
        </w:rPr>
      </w:pPr>
    </w:p>
    <w:p w14:paraId="236DCC6E" w14:textId="1F9F9AAF" w:rsidR="007D18DB" w:rsidRPr="007D18DB" w:rsidRDefault="007D18DB" w:rsidP="007D18DB">
      <w:pPr>
        <w:spacing w:after="0"/>
        <w:jc w:val="both"/>
        <w:rPr>
          <w:rFonts w:eastAsia="Times New Roman" w:cs="Times New Roman"/>
          <w:bCs/>
          <w:szCs w:val="24"/>
        </w:rPr>
      </w:pPr>
      <w:r w:rsidRPr="003E65AD">
        <w:rPr>
          <w:rFonts w:eastAsia="Times New Roman" w:cs="Times New Roman"/>
          <w:b/>
          <w:szCs w:val="24"/>
        </w:rPr>
        <w:t>5)</w:t>
      </w:r>
      <w:r>
        <w:rPr>
          <w:rFonts w:eastAsia="Times New Roman" w:cs="Times New Roman"/>
          <w:bCs/>
          <w:szCs w:val="24"/>
        </w:rPr>
        <w:t xml:space="preserve"> </w:t>
      </w:r>
      <w:r w:rsidRPr="007D18DB">
        <w:rPr>
          <w:rFonts w:eastAsia="Times New Roman" w:cs="Times New Roman"/>
          <w:bCs/>
          <w:szCs w:val="24"/>
        </w:rPr>
        <w:t>paragrahvi 32 lõige 8 muudetakse ja sõnastatakse järgmiselt:</w:t>
      </w:r>
    </w:p>
    <w:p w14:paraId="46485C38" w14:textId="020748C8" w:rsidR="007D18DB" w:rsidRDefault="007D18DB" w:rsidP="007D18DB">
      <w:pPr>
        <w:spacing w:after="0"/>
        <w:jc w:val="both"/>
        <w:rPr>
          <w:rFonts w:eastAsia="Times New Roman" w:cs="Times New Roman"/>
          <w:bCs/>
          <w:szCs w:val="24"/>
        </w:rPr>
      </w:pPr>
      <w:r w:rsidRPr="007D18DB">
        <w:rPr>
          <w:rFonts w:eastAsia="Times New Roman" w:cs="Times New Roman"/>
          <w:bCs/>
          <w:szCs w:val="24"/>
        </w:rPr>
        <w:t xml:space="preserve">„(8) Tuuleelektrijaama valdaja esitab keskkonnaotsuste infosüsteemi tuuleelektrijaama kohta andmed, mis </w:t>
      </w:r>
      <w:r w:rsidR="003A574B" w:rsidRPr="003A574B">
        <w:rPr>
          <w:rFonts w:eastAsia="Times New Roman" w:cs="Times New Roman"/>
          <w:bCs/>
          <w:szCs w:val="24"/>
        </w:rPr>
        <w:t xml:space="preserve">võimaldavad tuvastada </w:t>
      </w:r>
      <w:r w:rsidR="003A574B">
        <w:rPr>
          <w:rFonts w:eastAsia="Times New Roman" w:cs="Times New Roman"/>
          <w:bCs/>
          <w:szCs w:val="24"/>
        </w:rPr>
        <w:t>keskkonna</w:t>
      </w:r>
      <w:r w:rsidR="003A574B" w:rsidRPr="003A574B">
        <w:rPr>
          <w:rFonts w:eastAsia="Times New Roman" w:cs="Times New Roman"/>
          <w:bCs/>
          <w:szCs w:val="24"/>
        </w:rPr>
        <w:t>tasu maksmise kohustuse ja kindlaks teha tuuleelektrijaamale kohalduva tasumäära</w:t>
      </w:r>
      <w:r w:rsidRPr="007D18DB">
        <w:rPr>
          <w:rFonts w:eastAsia="Times New Roman" w:cs="Times New Roman"/>
          <w:bCs/>
          <w:szCs w:val="24"/>
        </w:rPr>
        <w:t>.“;</w:t>
      </w:r>
    </w:p>
    <w:p w14:paraId="28F69037" w14:textId="77777777" w:rsidR="007D18DB" w:rsidRDefault="007D18DB" w:rsidP="007D18DB">
      <w:pPr>
        <w:spacing w:after="0"/>
        <w:jc w:val="both"/>
        <w:rPr>
          <w:rFonts w:eastAsia="Times New Roman" w:cs="Times New Roman"/>
          <w:bCs/>
          <w:szCs w:val="24"/>
        </w:rPr>
      </w:pPr>
    </w:p>
    <w:p w14:paraId="3CC8EDC7" w14:textId="400B60F2" w:rsidR="007D18DB" w:rsidRPr="007D18DB" w:rsidRDefault="007D18DB" w:rsidP="5008CF48">
      <w:pPr>
        <w:spacing w:after="0"/>
        <w:jc w:val="both"/>
        <w:rPr>
          <w:rFonts w:eastAsia="Times New Roman" w:cs="Times New Roman"/>
        </w:rPr>
      </w:pPr>
      <w:r w:rsidRPr="5008CF48">
        <w:rPr>
          <w:rFonts w:eastAsia="Times New Roman" w:cs="Times New Roman"/>
          <w:b/>
          <w:bCs/>
        </w:rPr>
        <w:t>6)</w:t>
      </w:r>
      <w:r w:rsidRPr="5008CF48">
        <w:rPr>
          <w:rFonts w:eastAsia="Times New Roman" w:cs="Times New Roman"/>
        </w:rPr>
        <w:t xml:space="preserve"> paragrahvi 32 täiendatakse lõi</w:t>
      </w:r>
      <w:r w:rsidR="10302BA1" w:rsidRPr="5008CF48">
        <w:rPr>
          <w:rFonts w:eastAsia="Times New Roman" w:cs="Times New Roman"/>
        </w:rPr>
        <w:t>getega</w:t>
      </w:r>
      <w:r w:rsidRPr="5008CF48">
        <w:rPr>
          <w:rFonts w:eastAsia="Times New Roman" w:cs="Times New Roman"/>
        </w:rPr>
        <w:t xml:space="preserve"> 9</w:t>
      </w:r>
      <w:r w:rsidR="5FAB1B52" w:rsidRPr="5008CF48">
        <w:rPr>
          <w:rFonts w:eastAsia="Times New Roman" w:cs="Times New Roman"/>
        </w:rPr>
        <w:t xml:space="preserve"> ja 10</w:t>
      </w:r>
      <w:r w:rsidRPr="5008CF48">
        <w:rPr>
          <w:rFonts w:eastAsia="Times New Roman" w:cs="Times New Roman"/>
        </w:rPr>
        <w:t xml:space="preserve"> järgmises sõnastuses:</w:t>
      </w:r>
    </w:p>
    <w:p w14:paraId="761671DF" w14:textId="3B85AE55" w:rsidR="007D18DB" w:rsidRDefault="007D18DB" w:rsidP="5008CF48">
      <w:pPr>
        <w:spacing w:after="0"/>
        <w:jc w:val="both"/>
        <w:rPr>
          <w:rFonts w:eastAsia="Times New Roman" w:cs="Times New Roman"/>
        </w:rPr>
      </w:pPr>
      <w:r w:rsidRPr="5008CF48">
        <w:rPr>
          <w:rFonts w:eastAsia="Times New Roman" w:cs="Times New Roman"/>
        </w:rPr>
        <w:t>„(9) Käesoleva paragrahvi lõike 8 alusel esitatavate andmete nimistu ning andmete esitamise korra ja tähtaja kehtestab valdkonna eest vastutav minister määrusega.</w:t>
      </w:r>
    </w:p>
    <w:p w14:paraId="2B5D188F" w14:textId="77777777" w:rsidR="003E65AD" w:rsidRDefault="003E65AD" w:rsidP="007D18DB">
      <w:pPr>
        <w:spacing w:after="0"/>
        <w:jc w:val="both"/>
        <w:rPr>
          <w:rFonts w:eastAsia="Times New Roman" w:cs="Times New Roman"/>
          <w:bCs/>
          <w:szCs w:val="24"/>
        </w:rPr>
      </w:pPr>
    </w:p>
    <w:p w14:paraId="0356B361" w14:textId="7E56713B" w:rsidR="007D18DB" w:rsidRDefault="003E65AD" w:rsidP="5008CF48">
      <w:pPr>
        <w:spacing w:after="0"/>
        <w:jc w:val="both"/>
        <w:rPr>
          <w:rFonts w:eastAsia="Times New Roman" w:cs="Times New Roman"/>
        </w:rPr>
      </w:pPr>
      <w:r w:rsidRPr="5008CF48">
        <w:rPr>
          <w:rFonts w:eastAsia="Times New Roman" w:cs="Times New Roman"/>
        </w:rPr>
        <w:t xml:space="preserve">(10) </w:t>
      </w:r>
      <w:commentRangeStart w:id="8"/>
      <w:r w:rsidRPr="5008CF48">
        <w:rPr>
          <w:rFonts w:eastAsia="Times New Roman" w:cs="Times New Roman"/>
        </w:rPr>
        <w:t>Tuuleelektrijaama toodetud elektrienergia kogus</w:t>
      </w:r>
      <w:r w:rsidR="00F846A3">
        <w:rPr>
          <w:rFonts w:eastAsia="Times New Roman" w:cs="Times New Roman"/>
        </w:rPr>
        <w:t xml:space="preserve"> tehakse</w:t>
      </w:r>
      <w:r w:rsidRPr="5008CF48">
        <w:rPr>
          <w:rFonts w:eastAsia="Times New Roman" w:cs="Times New Roman"/>
        </w:rPr>
        <w:t xml:space="preserve"> kindlaks </w:t>
      </w:r>
      <w:del w:id="9" w:author="Mari Koik" w:date="2024-09-24T12:31:00Z">
        <w:r w:rsidRPr="5008CF48" w:rsidDel="000910BB">
          <w:rPr>
            <w:rFonts w:eastAsia="Times New Roman" w:cs="Times New Roman"/>
          </w:rPr>
          <w:delText xml:space="preserve">elektritootmiseks kasutatava </w:delText>
        </w:r>
      </w:del>
      <w:r w:rsidRPr="5008CF48">
        <w:rPr>
          <w:rFonts w:eastAsia="Times New Roman" w:cs="Times New Roman"/>
        </w:rPr>
        <w:t>elektripaigaldis</w:t>
      </w:r>
      <w:ins w:id="10" w:author="Mari Koik" w:date="2024-09-24T15:44:00Z">
        <w:r w:rsidR="003A562E">
          <w:rPr>
            <w:rFonts w:eastAsia="Times New Roman" w:cs="Times New Roman"/>
          </w:rPr>
          <w:t>t</w:t>
        </w:r>
      </w:ins>
      <w:r w:rsidRPr="5008CF48">
        <w:rPr>
          <w:rFonts w:eastAsia="Times New Roman" w:cs="Times New Roman"/>
        </w:rPr>
        <w:t>e</w:t>
      </w:r>
      <w:ins w:id="11" w:author="Mari Koik" w:date="2024-09-24T12:28:00Z">
        <w:r w:rsidR="000910BB">
          <w:rPr>
            <w:rFonts w:eastAsia="Times New Roman" w:cs="Times New Roman"/>
          </w:rPr>
          <w:t>s</w:t>
        </w:r>
      </w:ins>
      <w:r w:rsidRPr="5008CF48">
        <w:rPr>
          <w:rFonts w:eastAsia="Times New Roman" w:cs="Times New Roman"/>
        </w:rPr>
        <w:t xml:space="preserve"> </w:t>
      </w:r>
      <w:ins w:id="12" w:author="Mari Koik" w:date="2024-09-24T12:31:00Z">
        <w:r w:rsidR="000910BB">
          <w:rPr>
            <w:rFonts w:eastAsia="Times New Roman" w:cs="Times New Roman"/>
          </w:rPr>
          <w:t xml:space="preserve">toodetud elektrienergia koguste alusel, mis on </w:t>
        </w:r>
      </w:ins>
      <w:ins w:id="13" w:author="Mari Koik" w:date="2024-09-24T17:37:00Z">
        <w:r w:rsidR="00266C88">
          <w:rPr>
            <w:rFonts w:eastAsia="Times New Roman" w:cs="Times New Roman"/>
          </w:rPr>
          <w:t>mõõdetud</w:t>
        </w:r>
        <w:r w:rsidR="00266C88" w:rsidRPr="5008CF48">
          <w:rPr>
            <w:rFonts w:eastAsia="Times New Roman" w:cs="Times New Roman"/>
          </w:rPr>
          <w:t xml:space="preserve"> </w:t>
        </w:r>
        <w:r w:rsidR="00266C88">
          <w:rPr>
            <w:rFonts w:eastAsia="Times New Roman" w:cs="Times New Roman"/>
          </w:rPr>
          <w:t xml:space="preserve">igas paigaldises </w:t>
        </w:r>
      </w:ins>
      <w:del w:id="14" w:author="Mari Koik" w:date="2024-09-24T12:32:00Z">
        <w:r w:rsidRPr="5008CF48" w:rsidDel="00286263">
          <w:rPr>
            <w:rFonts w:eastAsia="Times New Roman" w:cs="Times New Roman"/>
          </w:rPr>
          <w:delText xml:space="preserve">põhiselt </w:delText>
        </w:r>
      </w:del>
      <w:r w:rsidRPr="5008CF48">
        <w:rPr>
          <w:rFonts w:eastAsia="Times New Roman" w:cs="Times New Roman"/>
        </w:rPr>
        <w:t>eraldi selleks ettenähtud kauglugemisseadmega</w:t>
      </w:r>
      <w:commentRangeEnd w:id="8"/>
      <w:r w:rsidR="003A562E">
        <w:rPr>
          <w:rStyle w:val="Kommentaariviide"/>
        </w:rPr>
        <w:commentReference w:id="8"/>
      </w:r>
      <w:del w:id="15" w:author="Mari Koik" w:date="2024-09-24T12:32:00Z">
        <w:r w:rsidRPr="5008CF48" w:rsidDel="00286263">
          <w:rPr>
            <w:rFonts w:eastAsia="Times New Roman" w:cs="Times New Roman"/>
          </w:rPr>
          <w:delText xml:space="preserve"> mõõdetud koguste alusel</w:delText>
        </w:r>
      </w:del>
      <w:r w:rsidRPr="5008CF48">
        <w:rPr>
          <w:rFonts w:eastAsia="Times New Roman" w:cs="Times New Roman"/>
        </w:rPr>
        <w:t>.“;</w:t>
      </w:r>
    </w:p>
    <w:p w14:paraId="72BC8908" w14:textId="77777777" w:rsidR="007D18DB" w:rsidRDefault="007D18DB" w:rsidP="007D18DB">
      <w:pPr>
        <w:spacing w:after="0"/>
        <w:jc w:val="both"/>
        <w:rPr>
          <w:rFonts w:eastAsia="Times New Roman" w:cs="Times New Roman"/>
          <w:bCs/>
          <w:szCs w:val="24"/>
        </w:rPr>
      </w:pPr>
    </w:p>
    <w:p w14:paraId="07A7CB21" w14:textId="1EF10A27" w:rsidR="007D18DB" w:rsidRDefault="34EFE0BF" w:rsidP="5008CF48">
      <w:pPr>
        <w:spacing w:after="0"/>
        <w:jc w:val="both"/>
        <w:rPr>
          <w:rFonts w:eastAsia="Times New Roman" w:cs="Times New Roman"/>
        </w:rPr>
      </w:pPr>
      <w:r w:rsidRPr="5008CF48">
        <w:rPr>
          <w:rFonts w:eastAsia="Times New Roman" w:cs="Times New Roman"/>
          <w:b/>
          <w:bCs/>
        </w:rPr>
        <w:t>7</w:t>
      </w:r>
      <w:r w:rsidR="007D18DB" w:rsidRPr="5008CF48">
        <w:rPr>
          <w:rFonts w:eastAsia="Times New Roman" w:cs="Times New Roman"/>
          <w:b/>
          <w:bCs/>
        </w:rPr>
        <w:t>)</w:t>
      </w:r>
      <w:r w:rsidR="007D18DB" w:rsidRPr="5008CF48">
        <w:rPr>
          <w:rFonts w:eastAsia="Times New Roman" w:cs="Times New Roman"/>
        </w:rPr>
        <w:t xml:space="preserve"> </w:t>
      </w:r>
      <w:r w:rsidR="00E25D43">
        <w:rPr>
          <w:rFonts w:eastAsia="Times New Roman" w:cs="Times New Roman"/>
        </w:rPr>
        <w:t>paragrahvi</w:t>
      </w:r>
      <w:r w:rsidR="007D18DB" w:rsidRPr="5008CF48">
        <w:rPr>
          <w:rFonts w:eastAsia="Times New Roman" w:cs="Times New Roman"/>
        </w:rPr>
        <w:t xml:space="preserve"> 55</w:t>
      </w:r>
      <w:r w:rsidR="007D18DB" w:rsidRPr="5008CF48">
        <w:rPr>
          <w:rFonts w:eastAsia="Times New Roman" w:cs="Times New Roman"/>
          <w:vertAlign w:val="superscript"/>
        </w:rPr>
        <w:t xml:space="preserve">3 </w:t>
      </w:r>
      <w:r w:rsidR="007D18DB" w:rsidRPr="5008CF48">
        <w:rPr>
          <w:rFonts w:eastAsia="Times New Roman" w:cs="Times New Roman"/>
        </w:rPr>
        <w:t xml:space="preserve">lõike 1 sissejuhatavat lauseosa täiendatakse pärast sõnu „eluruum vastab“ tekstiosaga </w:t>
      </w:r>
      <w:commentRangeStart w:id="16"/>
      <w:r w:rsidR="007D18DB" w:rsidRPr="5008CF48">
        <w:rPr>
          <w:rFonts w:eastAsia="Times New Roman" w:cs="Times New Roman"/>
        </w:rPr>
        <w:t>„</w:t>
      </w:r>
      <w:del w:id="17" w:author="Mari Koik" w:date="2024-09-24T15:46:00Z">
        <w:r w:rsidR="007D18DB" w:rsidRPr="5008CF48" w:rsidDel="003A562E">
          <w:rPr>
            <w:rFonts w:eastAsia="Times New Roman" w:cs="Times New Roman"/>
          </w:rPr>
          <w:delText xml:space="preserve"> </w:delText>
        </w:r>
      </w:del>
      <w:r w:rsidR="007D18DB" w:rsidRPr="5008CF48">
        <w:rPr>
          <w:rFonts w:eastAsia="Times New Roman" w:cs="Times New Roman"/>
        </w:rPr>
        <w:t>t</w:t>
      </w:r>
      <w:commentRangeEnd w:id="16"/>
      <w:r w:rsidR="003A562E">
        <w:rPr>
          <w:rStyle w:val="Kommentaariviide"/>
        </w:rPr>
        <w:commentReference w:id="16"/>
      </w:r>
      <w:r w:rsidR="007D18DB" w:rsidRPr="5008CF48">
        <w:rPr>
          <w:rFonts w:eastAsia="Times New Roman" w:cs="Times New Roman"/>
        </w:rPr>
        <w:t>aotlemise aastale eelneva kalendriaasta 1. jaanuari</w:t>
      </w:r>
      <w:r w:rsidR="009E0662">
        <w:rPr>
          <w:rFonts w:eastAsia="Times New Roman" w:cs="Times New Roman"/>
        </w:rPr>
        <w:t>l</w:t>
      </w:r>
      <w:r w:rsidR="007D18DB" w:rsidRPr="5008CF48">
        <w:rPr>
          <w:rFonts w:eastAsia="Times New Roman" w:cs="Times New Roman"/>
        </w:rPr>
        <w:t>“;</w:t>
      </w:r>
    </w:p>
    <w:p w14:paraId="6C14CB51" w14:textId="77777777" w:rsidR="007D18DB" w:rsidRDefault="007D18DB" w:rsidP="007D18DB">
      <w:pPr>
        <w:spacing w:after="0"/>
        <w:jc w:val="both"/>
        <w:rPr>
          <w:rFonts w:eastAsia="Times New Roman" w:cs="Times New Roman"/>
          <w:bCs/>
          <w:szCs w:val="24"/>
        </w:rPr>
      </w:pPr>
    </w:p>
    <w:p w14:paraId="5C8A3130" w14:textId="5C96C882" w:rsidR="007D18DB" w:rsidRPr="007D18DB" w:rsidRDefault="7C6D3A15" w:rsidP="5008CF48">
      <w:pPr>
        <w:spacing w:after="0"/>
        <w:jc w:val="both"/>
        <w:rPr>
          <w:rFonts w:eastAsia="Times New Roman" w:cs="Times New Roman"/>
        </w:rPr>
      </w:pPr>
      <w:r w:rsidRPr="5008CF48">
        <w:rPr>
          <w:rFonts w:eastAsia="Times New Roman" w:cs="Times New Roman"/>
          <w:b/>
          <w:bCs/>
        </w:rPr>
        <w:t>8</w:t>
      </w:r>
      <w:r w:rsidR="007D18DB" w:rsidRPr="5008CF48">
        <w:rPr>
          <w:rFonts w:eastAsia="Times New Roman" w:cs="Times New Roman"/>
          <w:b/>
          <w:bCs/>
        </w:rPr>
        <w:t>)</w:t>
      </w:r>
      <w:r w:rsidR="007D18DB" w:rsidRPr="5008CF48">
        <w:rPr>
          <w:rFonts w:eastAsia="Times New Roman" w:cs="Times New Roman"/>
        </w:rPr>
        <w:t xml:space="preserve"> </w:t>
      </w:r>
      <w:r w:rsidR="00E25D43">
        <w:rPr>
          <w:rFonts w:eastAsia="Times New Roman" w:cs="Times New Roman"/>
        </w:rPr>
        <w:t>paragrahvi</w:t>
      </w:r>
      <w:r w:rsidR="007D18DB" w:rsidRPr="5008CF48">
        <w:rPr>
          <w:rFonts w:eastAsia="Times New Roman" w:cs="Times New Roman"/>
        </w:rPr>
        <w:t xml:space="preserve"> 55</w:t>
      </w:r>
      <w:r w:rsidR="007D18DB" w:rsidRPr="5008CF48">
        <w:rPr>
          <w:rFonts w:eastAsia="Times New Roman" w:cs="Times New Roman"/>
          <w:vertAlign w:val="superscript"/>
        </w:rPr>
        <w:t xml:space="preserve">3 </w:t>
      </w:r>
      <w:r w:rsidR="007D18DB" w:rsidRPr="5008CF48">
        <w:rPr>
          <w:rFonts w:eastAsia="Times New Roman" w:cs="Times New Roman"/>
        </w:rPr>
        <w:t>täiendatakse lõigetega 2</w:t>
      </w:r>
      <w:r w:rsidR="007D18DB" w:rsidRPr="5008CF48">
        <w:rPr>
          <w:rFonts w:eastAsia="Times New Roman" w:cs="Times New Roman"/>
          <w:vertAlign w:val="superscript"/>
        </w:rPr>
        <w:t>1</w:t>
      </w:r>
      <w:r w:rsidR="007D18DB" w:rsidRPr="5008CF48">
        <w:rPr>
          <w:rFonts w:eastAsia="Times New Roman" w:cs="Times New Roman"/>
        </w:rPr>
        <w:t xml:space="preserve"> ja 2</w:t>
      </w:r>
      <w:r w:rsidR="007D18DB" w:rsidRPr="5008CF48">
        <w:rPr>
          <w:rFonts w:eastAsia="Times New Roman" w:cs="Times New Roman"/>
          <w:vertAlign w:val="superscript"/>
        </w:rPr>
        <w:t>2</w:t>
      </w:r>
      <w:r w:rsidR="007D18DB" w:rsidRPr="5008CF48">
        <w:rPr>
          <w:rFonts w:eastAsia="Times New Roman" w:cs="Times New Roman"/>
        </w:rPr>
        <w:t xml:space="preserve"> järgmises sõnastuses:</w:t>
      </w:r>
    </w:p>
    <w:p w14:paraId="3C8DF6FF" w14:textId="4BAB5011" w:rsidR="007D18DB" w:rsidRPr="007D18DB" w:rsidRDefault="007D18DB" w:rsidP="47DEF9D4">
      <w:pPr>
        <w:spacing w:after="0"/>
        <w:jc w:val="both"/>
        <w:rPr>
          <w:rFonts w:eastAsia="Times New Roman" w:cs="Times New Roman"/>
        </w:rPr>
      </w:pPr>
      <w:r w:rsidRPr="47DEF9D4">
        <w:rPr>
          <w:rFonts w:eastAsia="Times New Roman" w:cs="Times New Roman"/>
        </w:rPr>
        <w:t>„(2</w:t>
      </w:r>
      <w:r w:rsidRPr="47DEF9D4">
        <w:rPr>
          <w:rFonts w:eastAsia="Times New Roman" w:cs="Times New Roman"/>
          <w:vertAlign w:val="superscript"/>
        </w:rPr>
        <w:t>1</w:t>
      </w:r>
      <w:r w:rsidRPr="47DEF9D4">
        <w:rPr>
          <w:rFonts w:eastAsia="Times New Roman" w:cs="Times New Roman"/>
        </w:rPr>
        <w:t>) Elukohaga seotud tuuleenergiast elektrienergia tootmise tasu ei maksta käesoleva seaduse § 21</w:t>
      </w:r>
      <w:r w:rsidRPr="47DEF9D4">
        <w:rPr>
          <w:rFonts w:eastAsia="Times New Roman" w:cs="Times New Roman"/>
          <w:vertAlign w:val="superscript"/>
        </w:rPr>
        <w:t xml:space="preserve">5 </w:t>
      </w:r>
      <w:r w:rsidRPr="47DEF9D4">
        <w:rPr>
          <w:rFonts w:eastAsia="Times New Roman" w:cs="Times New Roman"/>
        </w:rPr>
        <w:t xml:space="preserve">lõike 1 alusel laekunud tasust, </w:t>
      </w:r>
      <w:r w:rsidR="428AAFE2" w:rsidRPr="47DEF9D4">
        <w:rPr>
          <w:rFonts w:eastAsia="Times New Roman" w:cs="Times New Roman"/>
        </w:rPr>
        <w:t xml:space="preserve">välja arvatud juhul, </w:t>
      </w:r>
      <w:r w:rsidRPr="47DEF9D4">
        <w:rPr>
          <w:rFonts w:eastAsia="Times New Roman" w:cs="Times New Roman"/>
        </w:rPr>
        <w:t xml:space="preserve">kui kohaliku omavalitsuse üksus </w:t>
      </w:r>
      <w:r w:rsidR="1D8A18EF" w:rsidRPr="47DEF9D4">
        <w:rPr>
          <w:rFonts w:eastAsia="Times New Roman" w:cs="Times New Roman"/>
        </w:rPr>
        <w:t>on</w:t>
      </w:r>
      <w:r w:rsidRPr="47DEF9D4">
        <w:rPr>
          <w:rFonts w:eastAsia="Times New Roman" w:cs="Times New Roman"/>
        </w:rPr>
        <w:t xml:space="preserve"> otsustanud teisiti.</w:t>
      </w:r>
    </w:p>
    <w:p w14:paraId="2D497871" w14:textId="77777777" w:rsidR="007D18DB" w:rsidRPr="007D18DB" w:rsidRDefault="007D18DB" w:rsidP="007D18DB">
      <w:pPr>
        <w:spacing w:after="0"/>
        <w:jc w:val="both"/>
        <w:rPr>
          <w:rFonts w:eastAsia="Times New Roman" w:cs="Times New Roman"/>
          <w:bCs/>
          <w:szCs w:val="24"/>
        </w:rPr>
      </w:pPr>
    </w:p>
    <w:p w14:paraId="769E5ECA" w14:textId="6690730D" w:rsidR="007D18DB" w:rsidRDefault="007D18DB" w:rsidP="007D18DB">
      <w:pPr>
        <w:spacing w:after="0"/>
        <w:jc w:val="both"/>
        <w:rPr>
          <w:rFonts w:eastAsia="Times New Roman" w:cs="Times New Roman"/>
          <w:bCs/>
          <w:szCs w:val="24"/>
        </w:rPr>
      </w:pPr>
      <w:r w:rsidRPr="007D18DB">
        <w:rPr>
          <w:rFonts w:eastAsia="Times New Roman" w:cs="Times New Roman"/>
          <w:bCs/>
          <w:szCs w:val="24"/>
        </w:rPr>
        <w:t>(2</w:t>
      </w:r>
      <w:r w:rsidRPr="007D18DB">
        <w:rPr>
          <w:rFonts w:eastAsia="Times New Roman" w:cs="Times New Roman"/>
          <w:bCs/>
          <w:szCs w:val="24"/>
          <w:vertAlign w:val="superscript"/>
        </w:rPr>
        <w:t>2</w:t>
      </w:r>
      <w:r w:rsidRPr="007D18DB">
        <w:rPr>
          <w:rFonts w:eastAsia="Times New Roman" w:cs="Times New Roman"/>
          <w:bCs/>
          <w:szCs w:val="24"/>
        </w:rPr>
        <w:t>) Kohaliku omavalitsuse üksus võib põhjendatud juhul</w:t>
      </w:r>
      <w:r w:rsidR="00F846A3">
        <w:rPr>
          <w:rFonts w:eastAsia="Times New Roman" w:cs="Times New Roman"/>
          <w:bCs/>
          <w:szCs w:val="24"/>
        </w:rPr>
        <w:t xml:space="preserve"> </w:t>
      </w:r>
      <w:r w:rsidR="003A574B" w:rsidRPr="003A574B">
        <w:rPr>
          <w:rFonts w:eastAsia="Times New Roman" w:cs="Times New Roman"/>
          <w:bCs/>
          <w:szCs w:val="24"/>
        </w:rPr>
        <w:t xml:space="preserve">elukohaga seotud tuuleenergiast elektrienergia tootmise </w:t>
      </w:r>
      <w:commentRangeStart w:id="18"/>
      <w:del w:id="19" w:author="Mari Koik" w:date="2024-09-24T15:46:00Z">
        <w:r w:rsidRPr="007D18DB" w:rsidDel="003A562E">
          <w:rPr>
            <w:rFonts w:eastAsia="Times New Roman" w:cs="Times New Roman"/>
            <w:bCs/>
            <w:szCs w:val="24"/>
          </w:rPr>
          <w:delText xml:space="preserve"> </w:delText>
        </w:r>
      </w:del>
      <w:commentRangeEnd w:id="18"/>
      <w:r w:rsidR="00CA48A9">
        <w:rPr>
          <w:rStyle w:val="Kommentaariviide"/>
        </w:rPr>
        <w:commentReference w:id="18"/>
      </w:r>
      <w:r w:rsidRPr="007D18DB">
        <w:rPr>
          <w:rFonts w:eastAsia="Times New Roman" w:cs="Times New Roman"/>
          <w:bCs/>
          <w:szCs w:val="24"/>
        </w:rPr>
        <w:t>tasu maksta füüsilisele isikule, kes ei vasta käesoleva paragrahvi lõikes</w:t>
      </w:r>
      <w:r w:rsidR="00E61F8E">
        <w:rPr>
          <w:rFonts w:eastAsia="Times New Roman" w:cs="Times New Roman"/>
          <w:bCs/>
          <w:szCs w:val="24"/>
        </w:rPr>
        <w:t> </w:t>
      </w:r>
      <w:r w:rsidRPr="007D18DB">
        <w:rPr>
          <w:rFonts w:eastAsia="Times New Roman" w:cs="Times New Roman"/>
          <w:bCs/>
          <w:szCs w:val="24"/>
        </w:rPr>
        <w:t>1 või 9 sätestatud nõuetele.“;</w:t>
      </w:r>
    </w:p>
    <w:p w14:paraId="4C5E9545" w14:textId="77777777" w:rsidR="007D18DB" w:rsidRDefault="007D18DB" w:rsidP="007D18DB">
      <w:pPr>
        <w:spacing w:after="0"/>
        <w:jc w:val="both"/>
        <w:rPr>
          <w:rFonts w:eastAsia="Times New Roman" w:cs="Times New Roman"/>
          <w:bCs/>
          <w:szCs w:val="24"/>
        </w:rPr>
      </w:pPr>
    </w:p>
    <w:p w14:paraId="6F92AED9" w14:textId="4B74E53F" w:rsidR="007D18DB" w:rsidRPr="00EC2FF9" w:rsidRDefault="0597199D" w:rsidP="5008CF48">
      <w:pPr>
        <w:spacing w:after="0"/>
        <w:jc w:val="both"/>
        <w:rPr>
          <w:rFonts w:eastAsia="Times New Roman" w:cs="Times New Roman"/>
        </w:rPr>
      </w:pPr>
      <w:r w:rsidRPr="5008CF48">
        <w:rPr>
          <w:rFonts w:eastAsia="Times New Roman" w:cs="Times New Roman"/>
          <w:b/>
          <w:bCs/>
        </w:rPr>
        <w:t>9</w:t>
      </w:r>
      <w:r w:rsidR="007D18DB" w:rsidRPr="5008CF48">
        <w:rPr>
          <w:rFonts w:eastAsia="Times New Roman" w:cs="Times New Roman"/>
          <w:b/>
          <w:bCs/>
        </w:rPr>
        <w:t>)</w:t>
      </w:r>
      <w:r w:rsidR="007D18DB" w:rsidRPr="5008CF48">
        <w:rPr>
          <w:rFonts w:eastAsia="Times New Roman" w:cs="Times New Roman"/>
        </w:rPr>
        <w:t xml:space="preserve"> </w:t>
      </w:r>
      <w:r w:rsidR="00E25D43" w:rsidRPr="00EC2FF9">
        <w:rPr>
          <w:rFonts w:eastAsia="Times New Roman" w:cs="Times New Roman"/>
        </w:rPr>
        <w:t>paragrahvi</w:t>
      </w:r>
      <w:r w:rsidR="007D18DB" w:rsidRPr="00EC2FF9">
        <w:rPr>
          <w:rFonts w:eastAsia="Times New Roman" w:cs="Times New Roman"/>
        </w:rPr>
        <w:t xml:space="preserve"> 68</w:t>
      </w:r>
      <w:r w:rsidR="007D18DB" w:rsidRPr="00EC2FF9">
        <w:rPr>
          <w:rFonts w:eastAsia="Times New Roman" w:cs="Times New Roman"/>
          <w:vertAlign w:val="superscript"/>
        </w:rPr>
        <w:t>5</w:t>
      </w:r>
      <w:r w:rsidR="007D18DB" w:rsidRPr="00EC2FF9">
        <w:rPr>
          <w:rFonts w:eastAsia="Times New Roman" w:cs="Times New Roman"/>
        </w:rPr>
        <w:t xml:space="preserve"> täiendatakse lõi</w:t>
      </w:r>
      <w:r w:rsidR="00C76511">
        <w:rPr>
          <w:rFonts w:eastAsia="Times New Roman" w:cs="Times New Roman"/>
        </w:rPr>
        <w:t>kega 3</w:t>
      </w:r>
      <w:r w:rsidR="007D18DB" w:rsidRPr="00EC2FF9">
        <w:rPr>
          <w:rFonts w:eastAsia="Times New Roman" w:cs="Times New Roman"/>
        </w:rPr>
        <w:t xml:space="preserve"> järgmises sõnastuses:</w:t>
      </w:r>
    </w:p>
    <w:p w14:paraId="6468DCE0" w14:textId="731A4D42" w:rsidR="00C76511" w:rsidRDefault="007D18DB" w:rsidP="00C76511">
      <w:pPr>
        <w:spacing w:after="0"/>
        <w:jc w:val="both"/>
        <w:rPr>
          <w:rFonts w:eastAsia="Times New Roman" w:cs="Times New Roman"/>
        </w:rPr>
      </w:pPr>
      <w:r w:rsidRPr="00C76511">
        <w:rPr>
          <w:rFonts w:eastAsia="Times New Roman" w:cs="Times New Roman"/>
          <w:bCs/>
          <w:szCs w:val="24"/>
        </w:rPr>
        <w:t>„</w:t>
      </w:r>
      <w:r w:rsidR="00C76511" w:rsidRPr="00C76511">
        <w:rPr>
          <w:rFonts w:eastAsia="Times New Roman" w:cs="Times New Roman"/>
        </w:rPr>
        <w:t>(3) 2025. aastal elukohaga seotud tuuleenergiast elektrienergia tootmise tasu taotlemisel kohaldatakse käesoleva seaduse § 55</w:t>
      </w:r>
      <w:r w:rsidR="00C76511" w:rsidRPr="00C76511">
        <w:rPr>
          <w:rFonts w:eastAsia="Times New Roman" w:cs="Times New Roman"/>
          <w:vertAlign w:val="superscript"/>
        </w:rPr>
        <w:t>3</w:t>
      </w:r>
      <w:r w:rsidR="00C76511" w:rsidRPr="00C76511">
        <w:rPr>
          <w:rFonts w:eastAsia="Times New Roman" w:cs="Times New Roman"/>
        </w:rPr>
        <w:t xml:space="preserve"> lõiget 1 kuni käesoleva lõike jõustumiseni kehtinud sõnastuses</w:t>
      </w:r>
      <w:commentRangeStart w:id="20"/>
      <w:r w:rsidR="00C76511" w:rsidRPr="00C76511">
        <w:rPr>
          <w:rFonts w:eastAsia="Times New Roman" w:cs="Times New Roman"/>
        </w:rPr>
        <w:t>.“</w:t>
      </w:r>
      <w:ins w:id="21" w:author="Mari Koik" w:date="2024-09-24T15:47:00Z">
        <w:r w:rsidR="003A562E">
          <w:rPr>
            <w:rFonts w:eastAsia="Times New Roman" w:cs="Times New Roman"/>
          </w:rPr>
          <w:t>;</w:t>
        </w:r>
      </w:ins>
      <w:del w:id="22" w:author="Mari Koik" w:date="2024-09-24T15:47:00Z">
        <w:r w:rsidR="00C76511" w:rsidRPr="00C76511" w:rsidDel="003A562E">
          <w:rPr>
            <w:rFonts w:eastAsia="Times New Roman" w:cs="Times New Roman"/>
          </w:rPr>
          <w:delText>.</w:delText>
        </w:r>
      </w:del>
      <w:commentRangeEnd w:id="20"/>
      <w:r w:rsidR="003A562E">
        <w:rPr>
          <w:rStyle w:val="Kommentaariviide"/>
        </w:rPr>
        <w:commentReference w:id="20"/>
      </w:r>
    </w:p>
    <w:p w14:paraId="781168F5" w14:textId="77777777" w:rsidR="00C76511" w:rsidRPr="007D18DB" w:rsidRDefault="00C76511" w:rsidP="007D18DB">
      <w:pPr>
        <w:spacing w:after="0"/>
        <w:jc w:val="both"/>
        <w:rPr>
          <w:rFonts w:eastAsia="Times New Roman" w:cs="Times New Roman"/>
          <w:bCs/>
          <w:szCs w:val="24"/>
        </w:rPr>
      </w:pPr>
    </w:p>
    <w:p w14:paraId="24B278A0" w14:textId="39B0EF7F" w:rsidR="007D18DB" w:rsidRPr="007D18DB" w:rsidRDefault="00C76511" w:rsidP="007D18DB">
      <w:pPr>
        <w:spacing w:after="0"/>
        <w:jc w:val="both"/>
        <w:rPr>
          <w:rFonts w:eastAsia="Times New Roman" w:cs="Times New Roman"/>
          <w:bCs/>
          <w:szCs w:val="24"/>
        </w:rPr>
      </w:pPr>
      <w:r w:rsidRPr="00C76511">
        <w:rPr>
          <w:rFonts w:eastAsia="Times New Roman" w:cs="Times New Roman"/>
          <w:b/>
          <w:szCs w:val="24"/>
        </w:rPr>
        <w:t>10)</w:t>
      </w:r>
      <w:r>
        <w:rPr>
          <w:rFonts w:eastAsia="Times New Roman" w:cs="Times New Roman"/>
          <w:bCs/>
          <w:szCs w:val="24"/>
        </w:rPr>
        <w:t xml:space="preserve"> </w:t>
      </w:r>
      <w:r w:rsidRPr="00C76511">
        <w:rPr>
          <w:rFonts w:eastAsia="Times New Roman" w:cs="Times New Roman"/>
          <w:bCs/>
          <w:szCs w:val="24"/>
        </w:rPr>
        <w:t>paragrahvi 68</w:t>
      </w:r>
      <w:r w:rsidRPr="00C76511">
        <w:rPr>
          <w:rFonts w:eastAsia="Times New Roman" w:cs="Times New Roman"/>
          <w:bCs/>
          <w:szCs w:val="24"/>
          <w:vertAlign w:val="superscript"/>
        </w:rPr>
        <w:t>5</w:t>
      </w:r>
      <w:r w:rsidRPr="00C76511">
        <w:rPr>
          <w:rFonts w:eastAsia="Times New Roman" w:cs="Times New Roman"/>
          <w:bCs/>
          <w:szCs w:val="24"/>
        </w:rPr>
        <w:t xml:space="preserve"> täiendatakse lõi</w:t>
      </w:r>
      <w:r>
        <w:rPr>
          <w:rFonts w:eastAsia="Times New Roman" w:cs="Times New Roman"/>
          <w:bCs/>
          <w:szCs w:val="24"/>
        </w:rPr>
        <w:t>g</w:t>
      </w:r>
      <w:r w:rsidRPr="00C76511">
        <w:rPr>
          <w:rFonts w:eastAsia="Times New Roman" w:cs="Times New Roman"/>
          <w:bCs/>
          <w:szCs w:val="24"/>
        </w:rPr>
        <w:t>e</w:t>
      </w:r>
      <w:r>
        <w:rPr>
          <w:rFonts w:eastAsia="Times New Roman" w:cs="Times New Roman"/>
          <w:bCs/>
          <w:szCs w:val="24"/>
        </w:rPr>
        <w:t>te</w:t>
      </w:r>
      <w:r w:rsidRPr="00C76511">
        <w:rPr>
          <w:rFonts w:eastAsia="Times New Roman" w:cs="Times New Roman"/>
          <w:bCs/>
          <w:szCs w:val="24"/>
        </w:rPr>
        <w:t xml:space="preserve">ga </w:t>
      </w:r>
      <w:r>
        <w:rPr>
          <w:rFonts w:eastAsia="Times New Roman" w:cs="Times New Roman"/>
          <w:bCs/>
          <w:szCs w:val="24"/>
        </w:rPr>
        <w:t xml:space="preserve">4 ja </w:t>
      </w:r>
      <w:r w:rsidRPr="00C76511">
        <w:rPr>
          <w:rFonts w:eastAsia="Times New Roman" w:cs="Times New Roman"/>
          <w:bCs/>
          <w:szCs w:val="24"/>
        </w:rPr>
        <w:t>5 järgmises sõnastuses:</w:t>
      </w:r>
    </w:p>
    <w:p w14:paraId="555BF573" w14:textId="7AC5A924" w:rsidR="00C76511" w:rsidRPr="00EC2FF9" w:rsidRDefault="00C76511" w:rsidP="00C76511">
      <w:pPr>
        <w:spacing w:after="0"/>
        <w:jc w:val="both"/>
        <w:rPr>
          <w:rFonts w:eastAsia="Times New Roman" w:cs="Times New Roman"/>
          <w:bCs/>
          <w:szCs w:val="24"/>
        </w:rPr>
      </w:pPr>
      <w:r>
        <w:rPr>
          <w:rFonts w:eastAsia="Times New Roman" w:cs="Times New Roman"/>
          <w:bCs/>
          <w:szCs w:val="24"/>
        </w:rPr>
        <w:t>„</w:t>
      </w:r>
      <w:r w:rsidRPr="00EC2FF9">
        <w:rPr>
          <w:rFonts w:eastAsia="Times New Roman" w:cs="Times New Roman"/>
          <w:bCs/>
          <w:szCs w:val="24"/>
        </w:rPr>
        <w:t>(</w:t>
      </w:r>
      <w:r>
        <w:rPr>
          <w:rFonts w:eastAsia="Times New Roman" w:cs="Times New Roman"/>
          <w:bCs/>
          <w:szCs w:val="24"/>
        </w:rPr>
        <w:t>4</w:t>
      </w:r>
      <w:r w:rsidRPr="00EC2FF9">
        <w:rPr>
          <w:rFonts w:eastAsia="Times New Roman" w:cs="Times New Roman"/>
          <w:bCs/>
          <w:szCs w:val="24"/>
        </w:rPr>
        <w:t xml:space="preserve">) Kuni 2025. aasta 31. detsembrini loetakse käesoleva seaduse </w:t>
      </w:r>
      <w:bookmarkStart w:id="23" w:name="_Hlk160794964"/>
      <w:r w:rsidRPr="00EC2FF9">
        <w:rPr>
          <w:rFonts w:eastAsia="Times New Roman" w:cs="Times New Roman"/>
          <w:bCs/>
          <w:szCs w:val="24"/>
        </w:rPr>
        <w:t>§ 21</w:t>
      </w:r>
      <w:r w:rsidRPr="00EC2FF9">
        <w:rPr>
          <w:rFonts w:eastAsia="Times New Roman" w:cs="Times New Roman"/>
          <w:bCs/>
          <w:szCs w:val="24"/>
          <w:vertAlign w:val="superscript"/>
        </w:rPr>
        <w:t>5</w:t>
      </w:r>
      <w:r w:rsidRPr="00EC2FF9">
        <w:rPr>
          <w:rFonts w:eastAsia="Times New Roman" w:cs="Times New Roman"/>
          <w:bCs/>
          <w:szCs w:val="24"/>
        </w:rPr>
        <w:t xml:space="preserve"> </w:t>
      </w:r>
      <w:bookmarkEnd w:id="23"/>
      <w:r w:rsidRPr="00EC2FF9">
        <w:rPr>
          <w:rFonts w:eastAsia="Times New Roman" w:cs="Times New Roman"/>
          <w:bCs/>
          <w:szCs w:val="24"/>
        </w:rPr>
        <w:t>kohaldamisel tuuleelektrijaama võrguga sünkroniseerimise päevaks kasutusloa andmise päev.</w:t>
      </w:r>
    </w:p>
    <w:p w14:paraId="43E42ED1" w14:textId="77777777" w:rsidR="00C76511" w:rsidRPr="00EC2FF9" w:rsidRDefault="00C76511" w:rsidP="00C76511">
      <w:pPr>
        <w:spacing w:after="0"/>
        <w:jc w:val="both"/>
        <w:rPr>
          <w:rFonts w:eastAsia="Times New Roman" w:cs="Times New Roman"/>
          <w:bCs/>
          <w:szCs w:val="24"/>
        </w:rPr>
      </w:pPr>
    </w:p>
    <w:p w14:paraId="23E4F34D" w14:textId="34AEE8B8" w:rsidR="00C76511" w:rsidRDefault="00C76511" w:rsidP="00C76511">
      <w:pPr>
        <w:spacing w:after="0"/>
        <w:jc w:val="both"/>
        <w:rPr>
          <w:rFonts w:eastAsia="Times New Roman" w:cs="Times New Roman"/>
          <w:bCs/>
          <w:szCs w:val="24"/>
        </w:rPr>
      </w:pPr>
      <w:r w:rsidRPr="00EC2FF9">
        <w:rPr>
          <w:rFonts w:eastAsia="Times New Roman" w:cs="Times New Roman"/>
          <w:bCs/>
          <w:szCs w:val="24"/>
        </w:rPr>
        <w:t>(</w:t>
      </w:r>
      <w:r>
        <w:rPr>
          <w:rFonts w:eastAsia="Times New Roman" w:cs="Times New Roman"/>
          <w:bCs/>
          <w:szCs w:val="24"/>
        </w:rPr>
        <w:t>5</w:t>
      </w:r>
      <w:r w:rsidRPr="00EC2FF9">
        <w:rPr>
          <w:rFonts w:eastAsia="Times New Roman" w:cs="Times New Roman"/>
          <w:bCs/>
          <w:szCs w:val="24"/>
        </w:rPr>
        <w:t xml:space="preserve">) </w:t>
      </w:r>
      <w:r w:rsidR="009E0662">
        <w:rPr>
          <w:rFonts w:eastAsia="Times New Roman" w:cs="Times New Roman"/>
          <w:bCs/>
          <w:szCs w:val="24"/>
        </w:rPr>
        <w:t>Kui t</w:t>
      </w:r>
      <w:r w:rsidRPr="00EC2FF9">
        <w:rPr>
          <w:rFonts w:eastAsia="Times New Roman" w:cs="Times New Roman"/>
          <w:bCs/>
          <w:szCs w:val="24"/>
        </w:rPr>
        <w:t>uuleelektrijaam on käesoleva seaduse § 21</w:t>
      </w:r>
      <w:r w:rsidRPr="00EC2FF9">
        <w:rPr>
          <w:rFonts w:eastAsia="Times New Roman" w:cs="Times New Roman"/>
          <w:bCs/>
          <w:szCs w:val="24"/>
          <w:vertAlign w:val="superscript"/>
        </w:rPr>
        <w:t>5</w:t>
      </w:r>
      <w:r w:rsidRPr="00EC2FF9">
        <w:rPr>
          <w:rFonts w:eastAsia="Times New Roman" w:cs="Times New Roman"/>
          <w:bCs/>
          <w:szCs w:val="24"/>
        </w:rPr>
        <w:t xml:space="preserve"> lõike 3 </w:t>
      </w:r>
      <w:del w:id="24" w:author="Mari Koik" w:date="2024-09-24T16:03:00Z">
        <w:r w:rsidRPr="00EC2FF9" w:rsidDel="00E46B1D">
          <w:rPr>
            <w:rFonts w:eastAsia="Times New Roman" w:cs="Times New Roman"/>
            <w:bCs/>
            <w:szCs w:val="24"/>
          </w:rPr>
          <w:delText xml:space="preserve">mõistes </w:delText>
        </w:r>
      </w:del>
      <w:ins w:id="25" w:author="Mari Koik" w:date="2024-09-24T16:03:00Z">
        <w:r w:rsidR="00E46B1D">
          <w:rPr>
            <w:rFonts w:eastAsia="Times New Roman" w:cs="Times New Roman"/>
            <w:bCs/>
            <w:szCs w:val="24"/>
          </w:rPr>
          <w:t>tähendus</w:t>
        </w:r>
        <w:r w:rsidR="00E46B1D" w:rsidRPr="00EC2FF9">
          <w:rPr>
            <w:rFonts w:eastAsia="Times New Roman" w:cs="Times New Roman"/>
            <w:bCs/>
            <w:szCs w:val="24"/>
          </w:rPr>
          <w:t xml:space="preserve">es </w:t>
        </w:r>
      </w:ins>
      <w:r w:rsidRPr="00EC2FF9">
        <w:rPr>
          <w:rFonts w:eastAsia="Times New Roman" w:cs="Times New Roman"/>
          <w:bCs/>
          <w:szCs w:val="24"/>
        </w:rPr>
        <w:t xml:space="preserve">võrguga sünkroniseeritud enne käesoleva paragrahvi lõikes </w:t>
      </w:r>
      <w:r w:rsidR="003A574B">
        <w:rPr>
          <w:rFonts w:eastAsia="Times New Roman" w:cs="Times New Roman"/>
          <w:bCs/>
          <w:szCs w:val="24"/>
        </w:rPr>
        <w:t xml:space="preserve">4 </w:t>
      </w:r>
      <w:r w:rsidRPr="00EC2FF9">
        <w:rPr>
          <w:rFonts w:eastAsia="Times New Roman" w:cs="Times New Roman"/>
          <w:bCs/>
          <w:szCs w:val="24"/>
        </w:rPr>
        <w:t xml:space="preserve">sätestatud kuupäeva, kuid </w:t>
      </w:r>
      <w:r w:rsidR="009E0662">
        <w:rPr>
          <w:rFonts w:eastAsia="Times New Roman" w:cs="Times New Roman"/>
          <w:bCs/>
          <w:szCs w:val="24"/>
        </w:rPr>
        <w:t>se</w:t>
      </w:r>
      <w:r w:rsidRPr="00EC2FF9">
        <w:rPr>
          <w:rFonts w:eastAsia="Times New Roman" w:cs="Times New Roman"/>
          <w:bCs/>
          <w:szCs w:val="24"/>
        </w:rPr>
        <w:t>llele ei ole selleks kuupäevaks antud kasutusluba, loetakse</w:t>
      </w:r>
      <w:r w:rsidR="009E0662">
        <w:rPr>
          <w:rFonts w:eastAsia="Times New Roman" w:cs="Times New Roman"/>
          <w:bCs/>
          <w:szCs w:val="24"/>
        </w:rPr>
        <w:t xml:space="preserve"> selle tuuleelektrijaama</w:t>
      </w:r>
      <w:r w:rsidRPr="00EC2FF9">
        <w:rPr>
          <w:rFonts w:eastAsia="Times New Roman" w:cs="Times New Roman"/>
          <w:bCs/>
          <w:szCs w:val="24"/>
        </w:rPr>
        <w:t xml:space="preserve"> võrguga sünkroniseerimise päevaks </w:t>
      </w:r>
      <w:r w:rsidR="001D46E0">
        <w:rPr>
          <w:rFonts w:eastAsia="Times New Roman" w:cs="Times New Roman"/>
          <w:bCs/>
          <w:szCs w:val="24"/>
        </w:rPr>
        <w:br/>
      </w:r>
      <w:r w:rsidRPr="00EC2FF9">
        <w:rPr>
          <w:rFonts w:eastAsia="Times New Roman" w:cs="Times New Roman"/>
          <w:bCs/>
          <w:szCs w:val="24"/>
        </w:rPr>
        <w:t>2026. aasta 1. jaanuar.</w:t>
      </w:r>
      <w:r>
        <w:rPr>
          <w:rFonts w:eastAsia="Times New Roman" w:cs="Times New Roman"/>
          <w:bCs/>
          <w:szCs w:val="24"/>
        </w:rPr>
        <w:t>“.</w:t>
      </w:r>
    </w:p>
    <w:p w14:paraId="6F564BBF" w14:textId="77777777" w:rsidR="00B3334D" w:rsidRDefault="00B3334D" w:rsidP="47DEF9D4">
      <w:pPr>
        <w:spacing w:after="0"/>
        <w:jc w:val="both"/>
        <w:rPr>
          <w:rFonts w:eastAsia="Times New Roman" w:cs="Times New Roman"/>
        </w:rPr>
      </w:pPr>
    </w:p>
    <w:p w14:paraId="1EB5D272" w14:textId="7034277B" w:rsidR="00B57B2A" w:rsidRDefault="00B57B2A" w:rsidP="007D18DB">
      <w:pPr>
        <w:spacing w:after="0"/>
        <w:jc w:val="both"/>
        <w:rPr>
          <w:rFonts w:eastAsia="Times New Roman" w:cs="Times New Roman"/>
          <w:b/>
          <w:bCs/>
          <w:szCs w:val="24"/>
        </w:rPr>
      </w:pPr>
      <w:r w:rsidRPr="00C76522">
        <w:rPr>
          <w:rFonts w:eastAsia="Times New Roman" w:cs="Times New Roman"/>
          <w:b/>
          <w:bCs/>
          <w:szCs w:val="24"/>
        </w:rPr>
        <w:t xml:space="preserve">§ </w:t>
      </w:r>
      <w:r>
        <w:rPr>
          <w:rFonts w:eastAsia="Times New Roman" w:cs="Times New Roman"/>
          <w:b/>
          <w:bCs/>
          <w:szCs w:val="24"/>
        </w:rPr>
        <w:t>3</w:t>
      </w:r>
      <w:r w:rsidRPr="00C76522">
        <w:rPr>
          <w:rFonts w:eastAsia="Times New Roman" w:cs="Times New Roman"/>
          <w:b/>
          <w:bCs/>
          <w:szCs w:val="24"/>
        </w:rPr>
        <w:t>.</w:t>
      </w:r>
      <w:r w:rsidR="00D33E13" w:rsidRPr="00D33E13">
        <w:rPr>
          <w:rFonts w:eastAsia="Times New Roman" w:cs="Times New Roman"/>
          <w:b/>
          <w:bCs/>
          <w:szCs w:val="24"/>
        </w:rPr>
        <w:t xml:space="preserve"> Planeerimisseaduse muutmine</w:t>
      </w:r>
    </w:p>
    <w:p w14:paraId="144789DC" w14:textId="77777777" w:rsidR="00E77F5F" w:rsidRDefault="00E77F5F" w:rsidP="007D18DB">
      <w:pPr>
        <w:spacing w:after="0"/>
        <w:jc w:val="both"/>
        <w:rPr>
          <w:rFonts w:eastAsia="Times New Roman" w:cs="Times New Roman"/>
          <w:b/>
          <w:bCs/>
          <w:szCs w:val="24"/>
        </w:rPr>
      </w:pPr>
    </w:p>
    <w:p w14:paraId="44C36813" w14:textId="24E85BBF" w:rsidR="00E77F5F" w:rsidRDefault="00E77F5F" w:rsidP="007D18DB">
      <w:pPr>
        <w:spacing w:after="0"/>
        <w:jc w:val="both"/>
        <w:rPr>
          <w:rFonts w:eastAsia="Times New Roman" w:cs="Times New Roman"/>
          <w:b/>
          <w:bCs/>
          <w:szCs w:val="24"/>
        </w:rPr>
      </w:pPr>
      <w:r>
        <w:rPr>
          <w:rFonts w:eastAsia="Times New Roman" w:cs="Times New Roman"/>
          <w:szCs w:val="24"/>
        </w:rPr>
        <w:lastRenderedPageBreak/>
        <w:t>Planeerimis</w:t>
      </w:r>
      <w:r w:rsidRPr="00C76522">
        <w:rPr>
          <w:rFonts w:eastAsia="Times New Roman" w:cs="Times New Roman"/>
          <w:szCs w:val="24"/>
        </w:rPr>
        <w:t>seaduses tehakse järgmised muudatused:</w:t>
      </w:r>
    </w:p>
    <w:p w14:paraId="705F3B1E" w14:textId="77777777" w:rsidR="00D33E13" w:rsidRDefault="00D33E13" w:rsidP="007D18DB">
      <w:pPr>
        <w:spacing w:after="0"/>
        <w:jc w:val="both"/>
        <w:rPr>
          <w:rFonts w:eastAsia="Times New Roman" w:cs="Times New Roman"/>
          <w:b/>
          <w:bCs/>
          <w:szCs w:val="24"/>
        </w:rPr>
      </w:pPr>
    </w:p>
    <w:p w14:paraId="0A7207FF" w14:textId="77777777" w:rsidR="00D313A0" w:rsidRPr="00D313A0" w:rsidRDefault="00D313A0" w:rsidP="00D313A0">
      <w:pPr>
        <w:spacing w:after="0"/>
        <w:jc w:val="both"/>
        <w:rPr>
          <w:rFonts w:eastAsia="Times New Roman" w:cs="Times New Roman"/>
          <w:bCs/>
          <w:szCs w:val="24"/>
        </w:rPr>
      </w:pPr>
      <w:r w:rsidRPr="00D313A0">
        <w:rPr>
          <w:rFonts w:eastAsia="Times New Roman" w:cs="Times New Roman"/>
          <w:b/>
          <w:bCs/>
          <w:szCs w:val="24"/>
        </w:rPr>
        <w:t>1)</w:t>
      </w:r>
      <w:r w:rsidRPr="00D313A0">
        <w:rPr>
          <w:rFonts w:eastAsia="Times New Roman" w:cs="Times New Roman"/>
          <w:bCs/>
          <w:szCs w:val="24"/>
        </w:rPr>
        <w:t xml:space="preserve"> paragrahvi 4 lõige 2</w:t>
      </w:r>
      <w:r w:rsidRPr="00D313A0">
        <w:rPr>
          <w:rFonts w:eastAsia="Times New Roman" w:cs="Times New Roman"/>
          <w:bCs/>
          <w:szCs w:val="24"/>
          <w:vertAlign w:val="superscript"/>
        </w:rPr>
        <w:t>1</w:t>
      </w:r>
      <w:r w:rsidRPr="00D313A0">
        <w:rPr>
          <w:rFonts w:eastAsia="Times New Roman" w:cs="Times New Roman"/>
          <w:bCs/>
          <w:szCs w:val="24"/>
        </w:rPr>
        <w:t xml:space="preserve"> muudetakse ja sõnastatakse järgmiselt:</w:t>
      </w:r>
    </w:p>
    <w:p w14:paraId="53A97796" w14:textId="0FD9D88C" w:rsidR="00D313A0" w:rsidRPr="00D313A0" w:rsidRDefault="00D313A0" w:rsidP="47DEF9D4">
      <w:pPr>
        <w:spacing w:after="0"/>
        <w:jc w:val="both"/>
        <w:rPr>
          <w:rFonts w:eastAsia="Times New Roman" w:cs="Times New Roman"/>
        </w:rPr>
      </w:pPr>
      <w:r w:rsidRPr="47DEF9D4">
        <w:rPr>
          <w:rFonts w:eastAsia="Times New Roman" w:cs="Times New Roman"/>
        </w:rPr>
        <w:t>„(2</w:t>
      </w:r>
      <w:r w:rsidRPr="47DEF9D4">
        <w:rPr>
          <w:rFonts w:eastAsia="Times New Roman" w:cs="Times New Roman"/>
          <w:vertAlign w:val="superscript"/>
        </w:rPr>
        <w:t>1</w:t>
      </w:r>
      <w:r w:rsidRPr="47DEF9D4">
        <w:rPr>
          <w:rFonts w:eastAsia="Times New Roman" w:cs="Times New Roman"/>
        </w:rPr>
        <w:t>) Planeeringu koostamise korraldaja võib ehitusprojekti aluseks oleva planeeringu, samuti riigi või kohaliku omavalitsuse eriplaneeringu tellimise ja käesoleva paragrahvi lõ</w:t>
      </w:r>
      <w:bookmarkStart w:id="26" w:name="_Hlk155606607"/>
      <w:r w:rsidRPr="47DEF9D4">
        <w:rPr>
          <w:rFonts w:eastAsia="Times New Roman" w:cs="Times New Roman"/>
        </w:rPr>
        <w:t>ike 2 punktis</w:t>
      </w:r>
      <w:r w:rsidR="00E61F8E">
        <w:rPr>
          <w:rFonts w:eastAsia="Times New Roman" w:cs="Times New Roman"/>
        </w:rPr>
        <w:t> </w:t>
      </w:r>
      <w:r w:rsidRPr="47DEF9D4">
        <w:rPr>
          <w:rFonts w:eastAsia="Times New Roman" w:cs="Times New Roman"/>
        </w:rPr>
        <w:t>5 nimetatud mõjude hindamise kulude kandmiseks sõlmida lepingu planeeringu koostamisest huvitatud isikuga.“;</w:t>
      </w:r>
      <w:bookmarkEnd w:id="26"/>
    </w:p>
    <w:p w14:paraId="15FC3FD1" w14:textId="77777777" w:rsidR="00D33E13" w:rsidRDefault="00D33E13" w:rsidP="007D18DB">
      <w:pPr>
        <w:spacing w:after="0"/>
        <w:jc w:val="both"/>
        <w:rPr>
          <w:rFonts w:eastAsia="Times New Roman" w:cs="Times New Roman"/>
          <w:bCs/>
          <w:szCs w:val="24"/>
        </w:rPr>
      </w:pPr>
    </w:p>
    <w:p w14:paraId="1861E8E7" w14:textId="1DA40227" w:rsidR="007E6222" w:rsidRPr="007E6222" w:rsidRDefault="007E6222" w:rsidP="47DEF9D4">
      <w:pPr>
        <w:spacing w:after="0"/>
        <w:jc w:val="both"/>
        <w:rPr>
          <w:rFonts w:eastAsia="Times New Roman" w:cs="Times New Roman"/>
        </w:rPr>
      </w:pPr>
      <w:r w:rsidRPr="47DEF9D4">
        <w:rPr>
          <w:rFonts w:eastAsia="Times New Roman" w:cs="Times New Roman"/>
          <w:b/>
          <w:bCs/>
        </w:rPr>
        <w:t xml:space="preserve">2) </w:t>
      </w:r>
      <w:r w:rsidRPr="47DEF9D4">
        <w:rPr>
          <w:rFonts w:eastAsia="Times New Roman" w:cs="Times New Roman"/>
        </w:rPr>
        <w:t>paragrahvi 27</w:t>
      </w:r>
      <w:r w:rsidRPr="47DEF9D4">
        <w:rPr>
          <w:rFonts w:eastAsia="Times New Roman" w:cs="Times New Roman"/>
          <w:vertAlign w:val="superscript"/>
        </w:rPr>
        <w:t>1</w:t>
      </w:r>
      <w:r w:rsidRPr="47DEF9D4">
        <w:rPr>
          <w:rFonts w:eastAsia="Times New Roman" w:cs="Times New Roman"/>
        </w:rPr>
        <w:t xml:space="preserve"> lõi</w:t>
      </w:r>
      <w:r w:rsidR="3392885B" w:rsidRPr="47DEF9D4">
        <w:rPr>
          <w:rFonts w:eastAsia="Times New Roman" w:cs="Times New Roman"/>
        </w:rPr>
        <w:t>ked</w:t>
      </w:r>
      <w:r w:rsidRPr="47DEF9D4">
        <w:rPr>
          <w:rFonts w:eastAsia="Times New Roman" w:cs="Times New Roman"/>
        </w:rPr>
        <w:t xml:space="preserve"> 1 </w:t>
      </w:r>
      <w:r w:rsidR="218B89E1" w:rsidRPr="47DEF9D4">
        <w:rPr>
          <w:rFonts w:eastAsia="Times New Roman" w:cs="Times New Roman"/>
        </w:rPr>
        <w:t xml:space="preserve">ja 2 </w:t>
      </w:r>
      <w:r w:rsidRPr="47DEF9D4">
        <w:rPr>
          <w:rFonts w:eastAsia="Times New Roman" w:cs="Times New Roman"/>
        </w:rPr>
        <w:t>muudetakse ja sõnastatakse järgmiselt:</w:t>
      </w:r>
    </w:p>
    <w:p w14:paraId="7F30B68A" w14:textId="77777777" w:rsidR="007E6222" w:rsidRPr="007E6222" w:rsidRDefault="007E6222" w:rsidP="007E6222">
      <w:pPr>
        <w:spacing w:after="0"/>
        <w:jc w:val="both"/>
        <w:rPr>
          <w:rFonts w:eastAsia="Times New Roman" w:cs="Times New Roman"/>
          <w:bCs/>
          <w:szCs w:val="24"/>
        </w:rPr>
      </w:pPr>
    </w:p>
    <w:p w14:paraId="0AD7B70F" w14:textId="00F0FAE2" w:rsidR="007E6222" w:rsidRPr="007E6222" w:rsidRDefault="00E77F5F" w:rsidP="47DEF9D4">
      <w:pPr>
        <w:spacing w:after="0"/>
        <w:jc w:val="both"/>
        <w:rPr>
          <w:rFonts w:eastAsia="Times New Roman" w:cs="Times New Roman"/>
        </w:rPr>
      </w:pPr>
      <w:r>
        <w:rPr>
          <w:rFonts w:eastAsia="Times New Roman" w:cs="Times New Roman"/>
        </w:rPr>
        <w:t>„</w:t>
      </w:r>
      <w:r w:rsidR="007E6222" w:rsidRPr="47DEF9D4">
        <w:rPr>
          <w:rFonts w:eastAsia="Times New Roman" w:cs="Times New Roman"/>
        </w:rPr>
        <w:t>(1) Riigi eriplaneeringu koostamisel võib loobuda detailse lahenduse koostamisest ja kehtestada planeeringu asukoha eelvaliku otsuse alusel, kui puuduvad välistavad tegurid riigi eriplaneeringuga kavandatava ehitise edasiseks kavandamiseks projekteerimistingimustega ning asukoha eelvaliku otsuses on toodud projekteerimistingimuste andmise aluseks olevad tingimused.</w:t>
      </w:r>
    </w:p>
    <w:p w14:paraId="109675B9" w14:textId="77777777" w:rsidR="007E6222" w:rsidRPr="007E6222" w:rsidRDefault="007E6222" w:rsidP="007E6222">
      <w:pPr>
        <w:spacing w:after="0"/>
        <w:jc w:val="both"/>
        <w:rPr>
          <w:rFonts w:eastAsia="Times New Roman" w:cs="Times New Roman"/>
          <w:bCs/>
          <w:szCs w:val="24"/>
        </w:rPr>
      </w:pPr>
    </w:p>
    <w:p w14:paraId="772EE151" w14:textId="60E17974" w:rsidR="007E6222" w:rsidRPr="007E6222" w:rsidRDefault="007E6222" w:rsidP="47DEF9D4">
      <w:pPr>
        <w:spacing w:after="0"/>
        <w:jc w:val="both"/>
        <w:rPr>
          <w:rFonts w:eastAsia="Times New Roman" w:cs="Times New Roman"/>
        </w:rPr>
      </w:pPr>
      <w:r w:rsidRPr="47DEF9D4">
        <w:rPr>
          <w:rFonts w:eastAsia="Times New Roman" w:cs="Times New Roman"/>
        </w:rPr>
        <w:t>(2) Mereala hõlmava riigi eriplaneeringu koostamisel võib loobuda detailse lahenduse koostamisest ja kehtestada planeeringu asukoha eelvaliku otsuse alusel, kui kavandatakse ehitist, mis on kaldaga püsivalt ühendamata ja puuduvad välistavad tegurid ehitise edasiseks kavandamiseks hoonestusloaga ning asukoha eelvaliku otsuses on toodud hoonestusloa andmise aluseks olevad tingimused.</w:t>
      </w:r>
      <w:r w:rsidR="5A59CD28" w:rsidRPr="47DEF9D4">
        <w:rPr>
          <w:rFonts w:eastAsia="Times New Roman" w:cs="Times New Roman"/>
        </w:rPr>
        <w:t>”;</w:t>
      </w:r>
    </w:p>
    <w:p w14:paraId="21B24DE4" w14:textId="77777777" w:rsidR="00D313A0" w:rsidRDefault="00D313A0" w:rsidP="007D18DB">
      <w:pPr>
        <w:spacing w:after="0"/>
        <w:jc w:val="both"/>
        <w:rPr>
          <w:rFonts w:eastAsia="Times New Roman" w:cs="Times New Roman"/>
          <w:bCs/>
          <w:szCs w:val="24"/>
        </w:rPr>
      </w:pPr>
    </w:p>
    <w:p w14:paraId="468ADC08" w14:textId="2ECE3141" w:rsidR="00F54D29" w:rsidRPr="00F54D29" w:rsidRDefault="00F54D29" w:rsidP="47DEF9D4">
      <w:pPr>
        <w:spacing w:after="0"/>
        <w:jc w:val="both"/>
        <w:rPr>
          <w:rFonts w:eastAsia="Times New Roman" w:cs="Times New Roman"/>
        </w:rPr>
      </w:pPr>
      <w:r w:rsidRPr="47DEF9D4">
        <w:rPr>
          <w:rFonts w:eastAsia="Times New Roman" w:cs="Times New Roman"/>
          <w:b/>
          <w:bCs/>
        </w:rPr>
        <w:t>3)</w:t>
      </w:r>
      <w:r w:rsidRPr="47DEF9D4">
        <w:rPr>
          <w:rFonts w:eastAsia="Times New Roman" w:cs="Times New Roman"/>
        </w:rPr>
        <w:t xml:space="preserve"> paragrahvi 27</w:t>
      </w:r>
      <w:r w:rsidRPr="47DEF9D4">
        <w:rPr>
          <w:rFonts w:eastAsia="Times New Roman" w:cs="Times New Roman"/>
          <w:vertAlign w:val="superscript"/>
        </w:rPr>
        <w:t>1</w:t>
      </w:r>
      <w:r w:rsidRPr="47DEF9D4">
        <w:rPr>
          <w:rFonts w:eastAsia="Times New Roman" w:cs="Times New Roman"/>
        </w:rPr>
        <w:t xml:space="preserve"> täiendatakse lõi</w:t>
      </w:r>
      <w:r w:rsidR="2D2BF1F7" w:rsidRPr="47DEF9D4">
        <w:rPr>
          <w:rFonts w:eastAsia="Times New Roman" w:cs="Times New Roman"/>
        </w:rPr>
        <w:t xml:space="preserve">getega </w:t>
      </w:r>
      <w:r w:rsidRPr="47DEF9D4">
        <w:rPr>
          <w:rFonts w:eastAsia="Times New Roman" w:cs="Times New Roman"/>
        </w:rPr>
        <w:t>2</w:t>
      </w:r>
      <w:r w:rsidRPr="47DEF9D4">
        <w:rPr>
          <w:rFonts w:eastAsia="Times New Roman" w:cs="Times New Roman"/>
          <w:vertAlign w:val="superscript"/>
        </w:rPr>
        <w:t>1</w:t>
      </w:r>
      <w:r w:rsidRPr="47DEF9D4">
        <w:rPr>
          <w:rFonts w:eastAsia="Times New Roman" w:cs="Times New Roman"/>
        </w:rPr>
        <w:t xml:space="preserve"> </w:t>
      </w:r>
      <w:r w:rsidR="1C01C6F5" w:rsidRPr="47DEF9D4">
        <w:rPr>
          <w:rFonts w:eastAsia="Times New Roman" w:cs="Times New Roman"/>
        </w:rPr>
        <w:t>ja 2</w:t>
      </w:r>
      <w:r w:rsidR="1C01C6F5" w:rsidRPr="006041B5">
        <w:rPr>
          <w:rFonts w:eastAsia="Times New Roman" w:cs="Times New Roman"/>
          <w:vertAlign w:val="superscript"/>
        </w:rPr>
        <w:t>2</w:t>
      </w:r>
      <w:r w:rsidR="1C01C6F5" w:rsidRPr="47DEF9D4">
        <w:rPr>
          <w:rFonts w:eastAsia="Times New Roman" w:cs="Times New Roman"/>
        </w:rPr>
        <w:t xml:space="preserve"> </w:t>
      </w:r>
      <w:r w:rsidRPr="47DEF9D4">
        <w:rPr>
          <w:rFonts w:eastAsia="Times New Roman" w:cs="Times New Roman"/>
        </w:rPr>
        <w:t>järgmises sõnastuses:</w:t>
      </w:r>
    </w:p>
    <w:p w14:paraId="582806C1" w14:textId="6762BA14" w:rsidR="00F54D29" w:rsidRPr="00F54D29" w:rsidRDefault="00F54D29" w:rsidP="47DEF9D4">
      <w:pPr>
        <w:spacing w:after="0"/>
        <w:jc w:val="both"/>
        <w:rPr>
          <w:rFonts w:eastAsia="Times New Roman" w:cs="Times New Roman"/>
        </w:rPr>
      </w:pPr>
      <w:r w:rsidRPr="47DEF9D4">
        <w:rPr>
          <w:rFonts w:eastAsia="Times New Roman" w:cs="Times New Roman"/>
        </w:rPr>
        <w:t>„(2</w:t>
      </w:r>
      <w:r w:rsidRPr="47DEF9D4">
        <w:rPr>
          <w:rFonts w:eastAsia="Times New Roman" w:cs="Times New Roman"/>
          <w:vertAlign w:val="superscript"/>
        </w:rPr>
        <w:t>1</w:t>
      </w:r>
      <w:r w:rsidRPr="47DEF9D4">
        <w:rPr>
          <w:rFonts w:eastAsia="Times New Roman" w:cs="Times New Roman"/>
        </w:rPr>
        <w:t>) Detailse lahenduse koostamisest loobumisel käesoleva paragrahvi lõigetes 1 ja 2 sätestatud juhul määratakse kavandatava ehitise maakasutus- ja ehitustingimused ning lahendatakse muud käesoleva seaduse § 126 lõikes 1 nimetatud asjakohased ülesanded</w:t>
      </w:r>
      <w:r w:rsidR="00E77F5F" w:rsidRPr="00E77F5F">
        <w:rPr>
          <w:rFonts w:eastAsia="Times New Roman" w:cs="Times New Roman"/>
        </w:rPr>
        <w:t xml:space="preserve"> </w:t>
      </w:r>
      <w:r w:rsidR="00E77F5F" w:rsidRPr="47DEF9D4">
        <w:rPr>
          <w:rFonts w:eastAsia="Times New Roman" w:cs="Times New Roman"/>
        </w:rPr>
        <w:t>riigi eriplaneeringu asukoha eelvaliku etapis</w:t>
      </w:r>
      <w:r w:rsidRPr="47DEF9D4">
        <w:rPr>
          <w:rFonts w:eastAsia="Times New Roman" w:cs="Times New Roman"/>
        </w:rPr>
        <w:t>. Asjakohasuse hindamisel lähtutakse planeeringu eesmärgist ja planeeringuga kavandatava ehitise iseloomust.</w:t>
      </w:r>
    </w:p>
    <w:p w14:paraId="3984E3CE" w14:textId="77777777" w:rsidR="007E6222" w:rsidRDefault="007E6222" w:rsidP="007D18DB">
      <w:pPr>
        <w:spacing w:after="0"/>
        <w:jc w:val="both"/>
        <w:rPr>
          <w:rFonts w:eastAsia="Times New Roman" w:cs="Times New Roman"/>
          <w:bCs/>
          <w:szCs w:val="24"/>
        </w:rPr>
      </w:pPr>
    </w:p>
    <w:p w14:paraId="093BF77C" w14:textId="6792218C" w:rsidR="00215566" w:rsidRPr="00215566" w:rsidRDefault="00215566" w:rsidP="47DEF9D4">
      <w:pPr>
        <w:spacing w:after="0"/>
        <w:jc w:val="both"/>
        <w:rPr>
          <w:rFonts w:eastAsia="Times New Roman" w:cs="Times New Roman"/>
        </w:rPr>
      </w:pPr>
      <w:r w:rsidRPr="47DEF9D4">
        <w:rPr>
          <w:rFonts w:eastAsia="Times New Roman" w:cs="Times New Roman"/>
        </w:rPr>
        <w:t>(2</w:t>
      </w:r>
      <w:r w:rsidRPr="47DEF9D4">
        <w:rPr>
          <w:rFonts w:eastAsia="Times New Roman" w:cs="Times New Roman"/>
          <w:vertAlign w:val="superscript"/>
        </w:rPr>
        <w:t>2</w:t>
      </w:r>
      <w:r w:rsidRPr="47DEF9D4">
        <w:rPr>
          <w:rFonts w:eastAsia="Times New Roman" w:cs="Times New Roman"/>
        </w:rPr>
        <w:t>) Detailse lahenduse koostamisest loobumisel ei kohaldata asukoha eelvaliku otsusele ja keskkonnamõju strateegilise hindamise aruande esimese etapi aruandele käesoleva seaduse §</w:t>
      </w:r>
      <w:r w:rsidR="00E61F8E">
        <w:rPr>
          <w:rFonts w:eastAsia="Times New Roman" w:cs="Times New Roman"/>
        </w:rPr>
        <w:t> </w:t>
      </w:r>
      <w:r w:rsidRPr="47DEF9D4">
        <w:rPr>
          <w:rFonts w:eastAsia="Times New Roman" w:cs="Times New Roman"/>
        </w:rPr>
        <w:t>41 nõudeid.“;</w:t>
      </w:r>
    </w:p>
    <w:p w14:paraId="3C74F4BA" w14:textId="77777777" w:rsidR="00F54D29" w:rsidRDefault="00F54D29" w:rsidP="007D18DB">
      <w:pPr>
        <w:spacing w:after="0"/>
        <w:jc w:val="both"/>
        <w:rPr>
          <w:rFonts w:eastAsia="Times New Roman" w:cs="Times New Roman"/>
          <w:bCs/>
          <w:szCs w:val="24"/>
        </w:rPr>
      </w:pPr>
    </w:p>
    <w:p w14:paraId="4A00F725" w14:textId="797FD82A" w:rsidR="00700C54" w:rsidRPr="00700C54" w:rsidRDefault="00AB15C3" w:rsidP="00700C54">
      <w:pPr>
        <w:spacing w:after="0"/>
        <w:jc w:val="both"/>
        <w:rPr>
          <w:rFonts w:eastAsia="Times New Roman" w:cs="Times New Roman"/>
          <w:bCs/>
          <w:szCs w:val="24"/>
        </w:rPr>
      </w:pPr>
      <w:r>
        <w:rPr>
          <w:rFonts w:eastAsia="Times New Roman" w:cs="Times New Roman"/>
          <w:b/>
          <w:bCs/>
          <w:szCs w:val="24"/>
        </w:rPr>
        <w:t>4</w:t>
      </w:r>
      <w:r w:rsidR="00700C54" w:rsidRPr="00700C54">
        <w:rPr>
          <w:rFonts w:eastAsia="Times New Roman" w:cs="Times New Roman"/>
          <w:b/>
          <w:bCs/>
          <w:szCs w:val="24"/>
        </w:rPr>
        <w:t>)</w:t>
      </w:r>
      <w:r w:rsidR="00700C54" w:rsidRPr="00700C54">
        <w:rPr>
          <w:rFonts w:eastAsia="Times New Roman" w:cs="Times New Roman"/>
          <w:bCs/>
          <w:szCs w:val="24"/>
        </w:rPr>
        <w:t xml:space="preserve"> </w:t>
      </w:r>
      <w:del w:id="27" w:author="Mari Koik" w:date="2024-09-24T15:50:00Z">
        <w:r w:rsidR="00700C54" w:rsidRPr="00700C54" w:rsidDel="007C7CB5">
          <w:rPr>
            <w:rFonts w:eastAsia="Times New Roman" w:cs="Times New Roman"/>
            <w:bCs/>
            <w:szCs w:val="24"/>
          </w:rPr>
          <w:delText>planeerimis</w:delText>
        </w:r>
      </w:del>
      <w:r w:rsidR="00700C54" w:rsidRPr="00700C54">
        <w:rPr>
          <w:rFonts w:eastAsia="Times New Roman" w:cs="Times New Roman"/>
          <w:bCs/>
          <w:szCs w:val="24"/>
        </w:rPr>
        <w:t>seadust täiendatakse §</w:t>
      </w:r>
      <w:r w:rsidR="00700C54" w:rsidRPr="00700C54">
        <w:rPr>
          <w:rFonts w:eastAsia="Times New Roman" w:cs="Times New Roman"/>
          <w:bCs/>
          <w:i/>
          <w:iCs/>
          <w:szCs w:val="24"/>
        </w:rPr>
        <w:t>-</w:t>
      </w:r>
      <w:r w:rsidR="00700C54" w:rsidRPr="00700C54">
        <w:rPr>
          <w:rFonts w:eastAsia="Times New Roman" w:cs="Times New Roman"/>
          <w:bCs/>
          <w:szCs w:val="24"/>
        </w:rPr>
        <w:t>ga 31</w:t>
      </w:r>
      <w:r w:rsidR="00700C54" w:rsidRPr="00700C54">
        <w:rPr>
          <w:rFonts w:eastAsia="Times New Roman" w:cs="Times New Roman"/>
          <w:bCs/>
          <w:szCs w:val="24"/>
          <w:vertAlign w:val="superscript"/>
        </w:rPr>
        <w:t>1</w:t>
      </w:r>
      <w:r w:rsidR="00700C54" w:rsidRPr="00700C54">
        <w:rPr>
          <w:rFonts w:eastAsia="Times New Roman" w:cs="Times New Roman"/>
          <w:bCs/>
          <w:szCs w:val="24"/>
        </w:rPr>
        <w:t xml:space="preserve"> järgmises sõnastuses:</w:t>
      </w:r>
    </w:p>
    <w:p w14:paraId="221625FA" w14:textId="77777777" w:rsidR="00700C54" w:rsidRPr="00700C54" w:rsidRDefault="00700C54" w:rsidP="00700C54">
      <w:pPr>
        <w:spacing w:after="0"/>
        <w:jc w:val="both"/>
        <w:rPr>
          <w:rFonts w:eastAsia="Times New Roman" w:cs="Times New Roman"/>
          <w:b/>
          <w:bCs/>
          <w:szCs w:val="24"/>
        </w:rPr>
      </w:pPr>
      <w:r w:rsidRPr="00700C54">
        <w:rPr>
          <w:rFonts w:eastAsia="Times New Roman" w:cs="Times New Roman"/>
          <w:bCs/>
          <w:szCs w:val="24"/>
        </w:rPr>
        <w:t>„</w:t>
      </w:r>
      <w:r w:rsidRPr="00700C54">
        <w:rPr>
          <w:rFonts w:eastAsia="Times New Roman" w:cs="Times New Roman"/>
          <w:b/>
          <w:bCs/>
          <w:szCs w:val="24"/>
        </w:rPr>
        <w:t>§ 31</w:t>
      </w:r>
      <w:r w:rsidRPr="00700C54">
        <w:rPr>
          <w:rFonts w:eastAsia="Times New Roman" w:cs="Times New Roman"/>
          <w:b/>
          <w:bCs/>
          <w:szCs w:val="24"/>
          <w:vertAlign w:val="superscript"/>
        </w:rPr>
        <w:t>1</w:t>
      </w:r>
      <w:r w:rsidRPr="00700C54">
        <w:rPr>
          <w:rFonts w:eastAsia="Times New Roman" w:cs="Times New Roman"/>
          <w:b/>
          <w:bCs/>
          <w:szCs w:val="24"/>
        </w:rPr>
        <w:t>. Riigi eriplaneeringu asukoha eelvaliku lähteseisukohtade ja keskkonnamõju strateegilise hindamise programmi kohta ettepanekute küsimine</w:t>
      </w:r>
    </w:p>
    <w:p w14:paraId="46BBB200" w14:textId="77777777" w:rsidR="00700C54" w:rsidRPr="00700C54" w:rsidRDefault="00700C54" w:rsidP="00700C54">
      <w:pPr>
        <w:spacing w:after="0"/>
        <w:jc w:val="both"/>
        <w:rPr>
          <w:rFonts w:eastAsia="Times New Roman" w:cs="Times New Roman"/>
          <w:bCs/>
          <w:szCs w:val="24"/>
        </w:rPr>
      </w:pPr>
    </w:p>
    <w:p w14:paraId="29A87D19" w14:textId="6FD41E5E" w:rsidR="00700C54" w:rsidRPr="00700C54" w:rsidRDefault="00700C54" w:rsidP="00700C54">
      <w:pPr>
        <w:spacing w:after="0"/>
        <w:jc w:val="both"/>
        <w:rPr>
          <w:rFonts w:eastAsia="Times New Roman" w:cs="Times New Roman"/>
          <w:bCs/>
          <w:szCs w:val="24"/>
        </w:rPr>
      </w:pPr>
      <w:r w:rsidRPr="00700C54">
        <w:rPr>
          <w:rFonts w:eastAsia="Times New Roman" w:cs="Times New Roman"/>
          <w:bCs/>
          <w:szCs w:val="24"/>
        </w:rPr>
        <w:t>(1) Riigi eriplaneeringu koostamise korraldaja esitab riigi eriplaneeringu lähteseisukohad ja keskkonnamõju strateegilise hindamise programmi nende kohta ettepanekute saamiseks käesoleva seaduse § 31 lõi</w:t>
      </w:r>
      <w:r w:rsidR="00E77F5F">
        <w:rPr>
          <w:rFonts w:eastAsia="Times New Roman" w:cs="Times New Roman"/>
          <w:bCs/>
          <w:szCs w:val="24"/>
        </w:rPr>
        <w:t>gete</w:t>
      </w:r>
      <w:r w:rsidRPr="00700C54">
        <w:rPr>
          <w:rFonts w:eastAsia="Times New Roman" w:cs="Times New Roman"/>
          <w:bCs/>
          <w:szCs w:val="24"/>
        </w:rPr>
        <w:t>s 1 ja 2 nimetatud isikutele ja asutustele ning määrab ettepanekute esitamiseks tähtaja, mis ei tohi olla lühem kui 30 päeva.</w:t>
      </w:r>
    </w:p>
    <w:p w14:paraId="3FD3EC6B" w14:textId="77777777" w:rsidR="00700C54" w:rsidRPr="00700C54" w:rsidRDefault="00700C54" w:rsidP="00700C54">
      <w:pPr>
        <w:spacing w:after="0"/>
        <w:jc w:val="both"/>
        <w:rPr>
          <w:rFonts w:eastAsia="Times New Roman" w:cs="Times New Roman"/>
          <w:bCs/>
          <w:szCs w:val="24"/>
        </w:rPr>
      </w:pPr>
    </w:p>
    <w:p w14:paraId="40219186" w14:textId="5DB37599" w:rsidR="00700C54" w:rsidRPr="00700C54" w:rsidRDefault="00700C54" w:rsidP="00700C54">
      <w:pPr>
        <w:spacing w:after="0"/>
        <w:jc w:val="both"/>
        <w:rPr>
          <w:rFonts w:eastAsia="Times New Roman" w:cs="Times New Roman"/>
          <w:bCs/>
          <w:szCs w:val="24"/>
        </w:rPr>
      </w:pPr>
      <w:r w:rsidRPr="00700C54">
        <w:rPr>
          <w:rFonts w:eastAsia="Times New Roman" w:cs="Times New Roman"/>
          <w:bCs/>
          <w:szCs w:val="24"/>
        </w:rPr>
        <w:t>(2) Käesoleva seaduse § 31 lõi</w:t>
      </w:r>
      <w:r w:rsidR="00E77F5F">
        <w:rPr>
          <w:rFonts w:eastAsia="Times New Roman" w:cs="Times New Roman"/>
          <w:bCs/>
          <w:szCs w:val="24"/>
        </w:rPr>
        <w:t>get</w:t>
      </w:r>
      <w:r w:rsidRPr="00700C54">
        <w:rPr>
          <w:rFonts w:eastAsia="Times New Roman" w:cs="Times New Roman"/>
          <w:bCs/>
          <w:szCs w:val="24"/>
        </w:rPr>
        <w:t>es 1 ja 2 nimetatud isikud ja asutused esitavad riigi eriplaneeringu lähteseisukohtade ja keskkonnamõju strateegilise hindamise programmi kohta oma pädevusvaldkonnast lähtudes ettepanekud, samuti hinnangu keskkonnamõju strateegilise hindamise programmi asjakohasuse ja piisavuse kohta.</w:t>
      </w:r>
    </w:p>
    <w:p w14:paraId="62D8948C" w14:textId="77777777" w:rsidR="00700C54" w:rsidRPr="00700C54" w:rsidRDefault="00700C54" w:rsidP="00700C54">
      <w:pPr>
        <w:spacing w:after="0"/>
        <w:jc w:val="both"/>
        <w:rPr>
          <w:rFonts w:eastAsia="Times New Roman" w:cs="Times New Roman"/>
          <w:bCs/>
          <w:szCs w:val="24"/>
        </w:rPr>
      </w:pPr>
    </w:p>
    <w:p w14:paraId="29C7BB04" w14:textId="78057BBD" w:rsidR="00700C54" w:rsidRPr="00700C54" w:rsidRDefault="00700C54" w:rsidP="00700C54">
      <w:pPr>
        <w:spacing w:after="0"/>
        <w:jc w:val="both"/>
        <w:rPr>
          <w:rFonts w:eastAsia="Times New Roman" w:cs="Times New Roman"/>
          <w:bCs/>
          <w:szCs w:val="24"/>
        </w:rPr>
      </w:pPr>
      <w:r w:rsidRPr="00700C54">
        <w:rPr>
          <w:rFonts w:eastAsia="Times New Roman" w:cs="Times New Roman"/>
          <w:bCs/>
          <w:szCs w:val="24"/>
        </w:rPr>
        <w:t>(3) Kui käesoleva seaduse § 31 lõi</w:t>
      </w:r>
      <w:r w:rsidR="00E77F5F">
        <w:rPr>
          <w:rFonts w:eastAsia="Times New Roman" w:cs="Times New Roman"/>
          <w:bCs/>
          <w:szCs w:val="24"/>
        </w:rPr>
        <w:t>get</w:t>
      </w:r>
      <w:r w:rsidRPr="00700C54">
        <w:rPr>
          <w:rFonts w:eastAsia="Times New Roman" w:cs="Times New Roman"/>
          <w:bCs/>
          <w:szCs w:val="24"/>
        </w:rPr>
        <w:t>es 1 ja 2 nimetatud isik või asutus ei ole määratud tähtaja jooksul ettepanekuid esitanud, loetakse, et ta ei soovi riigi eriplaneeringu lähteseisukohtade ja keskkonnamõju strateegilise hindamise programmi kohta ettepanekuid esitada.</w:t>
      </w:r>
    </w:p>
    <w:p w14:paraId="6E5E6177" w14:textId="77777777" w:rsidR="00700C54" w:rsidRPr="00700C54" w:rsidRDefault="00700C54" w:rsidP="00700C54">
      <w:pPr>
        <w:spacing w:after="0"/>
        <w:jc w:val="both"/>
        <w:rPr>
          <w:rFonts w:eastAsia="Times New Roman" w:cs="Times New Roman"/>
          <w:bCs/>
          <w:szCs w:val="24"/>
        </w:rPr>
      </w:pPr>
    </w:p>
    <w:p w14:paraId="35CE0A57" w14:textId="77777777" w:rsidR="00700C54" w:rsidRPr="00700C54" w:rsidRDefault="00700C54" w:rsidP="00700C54">
      <w:pPr>
        <w:spacing w:after="0"/>
        <w:jc w:val="both"/>
        <w:rPr>
          <w:rFonts w:eastAsia="Times New Roman" w:cs="Times New Roman"/>
          <w:bCs/>
          <w:szCs w:val="24"/>
        </w:rPr>
      </w:pPr>
      <w:r w:rsidRPr="00700C54">
        <w:rPr>
          <w:rFonts w:eastAsia="Times New Roman" w:cs="Times New Roman"/>
          <w:bCs/>
          <w:szCs w:val="24"/>
        </w:rPr>
        <w:lastRenderedPageBreak/>
        <w:t>(4) Riigi eriplaneeringu koostamise korraldaja vaatab esitatud ettepanekud läbi ning teeb nende alusel riigi eriplaneeringu lähteseisukohtade ja keskkonnamõju strateegilise hindamise programmis vajalikud muudatused.</w:t>
      </w:r>
    </w:p>
    <w:p w14:paraId="3C6F8C0A" w14:textId="77777777" w:rsidR="00700C54" w:rsidRPr="00700C54" w:rsidRDefault="00700C54" w:rsidP="00700C54">
      <w:pPr>
        <w:spacing w:after="0"/>
        <w:jc w:val="both"/>
        <w:rPr>
          <w:rFonts w:eastAsia="Times New Roman" w:cs="Times New Roman"/>
          <w:bCs/>
          <w:szCs w:val="24"/>
        </w:rPr>
      </w:pPr>
    </w:p>
    <w:p w14:paraId="1E5C2CB5" w14:textId="2040DBAD" w:rsidR="00700C54" w:rsidRPr="00700C54" w:rsidRDefault="00700C54" w:rsidP="47DEF9D4">
      <w:pPr>
        <w:spacing w:after="0"/>
        <w:jc w:val="both"/>
        <w:rPr>
          <w:rFonts w:eastAsia="Times New Roman" w:cs="Times New Roman"/>
        </w:rPr>
      </w:pPr>
      <w:r w:rsidRPr="47DEF9D4">
        <w:rPr>
          <w:rFonts w:eastAsia="Times New Roman" w:cs="Times New Roman"/>
        </w:rPr>
        <w:t>(5) Riigi eriplaneeringu lähteseisukohad ja keskkonnamõju strateegilise hindamise programm koos käesoleva seaduse § 31 lõi</w:t>
      </w:r>
      <w:r w:rsidR="00E77F5F">
        <w:rPr>
          <w:rFonts w:eastAsia="Times New Roman" w:cs="Times New Roman"/>
        </w:rPr>
        <w:t>get</w:t>
      </w:r>
      <w:r w:rsidRPr="47DEF9D4">
        <w:rPr>
          <w:rFonts w:eastAsia="Times New Roman" w:cs="Times New Roman"/>
        </w:rPr>
        <w:t>es 1 ja 2 nimetatud isikute ja asutuste ettepanekutega avalikustatakse riigi eriplaneeringu koostamise korraldaja veebilehel.“;</w:t>
      </w:r>
    </w:p>
    <w:p w14:paraId="28F11203" w14:textId="77777777" w:rsidR="00215566" w:rsidRDefault="00215566" w:rsidP="007D18DB">
      <w:pPr>
        <w:spacing w:after="0"/>
        <w:jc w:val="both"/>
        <w:rPr>
          <w:rFonts w:eastAsia="Times New Roman" w:cs="Times New Roman"/>
          <w:bCs/>
          <w:szCs w:val="24"/>
        </w:rPr>
      </w:pPr>
    </w:p>
    <w:p w14:paraId="68347CEF" w14:textId="2E6E6130" w:rsidR="00EB2F2A" w:rsidRPr="00EB2F2A" w:rsidRDefault="00ED5D42" w:rsidP="47DEF9D4">
      <w:pPr>
        <w:spacing w:after="0"/>
        <w:jc w:val="both"/>
        <w:rPr>
          <w:rFonts w:eastAsia="Times New Roman" w:cs="Times New Roman"/>
        </w:rPr>
      </w:pPr>
      <w:r>
        <w:rPr>
          <w:rFonts w:eastAsia="Times New Roman" w:cs="Times New Roman"/>
          <w:b/>
          <w:bCs/>
        </w:rPr>
        <w:t>5</w:t>
      </w:r>
      <w:r w:rsidR="00EB2F2A" w:rsidRPr="47DEF9D4">
        <w:rPr>
          <w:rFonts w:eastAsia="Times New Roman" w:cs="Times New Roman"/>
          <w:b/>
          <w:bCs/>
        </w:rPr>
        <w:t>)</w:t>
      </w:r>
      <w:r w:rsidR="00EB2F2A" w:rsidRPr="47DEF9D4">
        <w:rPr>
          <w:rFonts w:eastAsia="Times New Roman" w:cs="Times New Roman"/>
        </w:rPr>
        <w:t xml:space="preserve"> paragrahvid 32–34 tunnistatakse kehtetuks</w:t>
      </w:r>
      <w:r w:rsidR="306659B6" w:rsidRPr="47DEF9D4">
        <w:rPr>
          <w:rFonts w:eastAsia="Times New Roman" w:cs="Times New Roman"/>
        </w:rPr>
        <w:t>;</w:t>
      </w:r>
    </w:p>
    <w:p w14:paraId="7CEEBE96" w14:textId="77777777" w:rsidR="00700C54" w:rsidRDefault="00700C54" w:rsidP="007D18DB">
      <w:pPr>
        <w:spacing w:after="0"/>
        <w:jc w:val="both"/>
        <w:rPr>
          <w:rFonts w:eastAsia="Times New Roman" w:cs="Times New Roman"/>
          <w:bCs/>
          <w:szCs w:val="24"/>
        </w:rPr>
      </w:pPr>
    </w:p>
    <w:p w14:paraId="36490354" w14:textId="5B933DC9" w:rsidR="0065738F" w:rsidRPr="0065738F" w:rsidRDefault="00ED5D42" w:rsidP="0065738F">
      <w:pPr>
        <w:spacing w:after="0"/>
        <w:jc w:val="both"/>
        <w:rPr>
          <w:rFonts w:eastAsia="Times New Roman" w:cs="Times New Roman"/>
          <w:bCs/>
          <w:szCs w:val="24"/>
        </w:rPr>
      </w:pPr>
      <w:r>
        <w:rPr>
          <w:rFonts w:eastAsia="Times New Roman" w:cs="Times New Roman"/>
          <w:b/>
          <w:bCs/>
          <w:szCs w:val="24"/>
        </w:rPr>
        <w:t>6</w:t>
      </w:r>
      <w:r w:rsidR="0065738F" w:rsidRPr="0065738F">
        <w:rPr>
          <w:rFonts w:eastAsia="Times New Roman" w:cs="Times New Roman"/>
          <w:b/>
          <w:bCs/>
          <w:szCs w:val="24"/>
        </w:rPr>
        <w:t>)</w:t>
      </w:r>
      <w:r w:rsidR="0065738F" w:rsidRPr="0065738F">
        <w:rPr>
          <w:rFonts w:eastAsia="Times New Roman" w:cs="Times New Roman"/>
          <w:bCs/>
          <w:szCs w:val="24"/>
        </w:rPr>
        <w:t xml:space="preserve"> paragrahvi 38 lõige 1 muudetakse ja sõnastatakse järgmiselt:</w:t>
      </w:r>
    </w:p>
    <w:p w14:paraId="2A118928" w14:textId="24E6C21C" w:rsidR="0065738F" w:rsidRPr="0065738F" w:rsidRDefault="0065738F" w:rsidP="47DEF9D4">
      <w:pPr>
        <w:spacing w:after="0"/>
        <w:jc w:val="both"/>
        <w:rPr>
          <w:rFonts w:eastAsia="Times New Roman" w:cs="Times New Roman"/>
        </w:rPr>
      </w:pPr>
      <w:r w:rsidRPr="47DEF9D4">
        <w:rPr>
          <w:rFonts w:eastAsia="Times New Roman" w:cs="Times New Roman"/>
        </w:rPr>
        <w:t>„(1) Riigi eriplaneeringu koostamise korraldaja korraldab riigi eriplaneeringu asukoha eelvaliku otsuse eelnõu ja keskkonnamõju strateegilise hindamise esimese etapi aruande avaliku väljapaneku. Avalik väljapanek korraldatakse vähemalt planeeringualal asuvas sobivas kohaliku omavalitsuse üksuses. Avalike veekogude ja majandusvööndi planeerimisel korraldatakse avalik väljapanek vähemalt riigi eriplaneeringu koostamist korraldavas valitsusasutuses.“;</w:t>
      </w:r>
    </w:p>
    <w:p w14:paraId="63B3378E" w14:textId="77777777" w:rsidR="00EB2F2A" w:rsidRDefault="00EB2F2A" w:rsidP="007D18DB">
      <w:pPr>
        <w:spacing w:after="0"/>
        <w:jc w:val="both"/>
        <w:rPr>
          <w:rFonts w:eastAsia="Times New Roman" w:cs="Times New Roman"/>
          <w:bCs/>
          <w:szCs w:val="24"/>
        </w:rPr>
      </w:pPr>
    </w:p>
    <w:p w14:paraId="6D3EFDF7" w14:textId="3AB62F92" w:rsidR="00352DC7" w:rsidRPr="00352DC7" w:rsidRDefault="00ED5D42" w:rsidP="00352DC7">
      <w:pPr>
        <w:spacing w:after="0"/>
        <w:jc w:val="both"/>
        <w:rPr>
          <w:rFonts w:eastAsia="Times New Roman" w:cs="Times New Roman"/>
          <w:bCs/>
          <w:szCs w:val="24"/>
        </w:rPr>
      </w:pPr>
      <w:r>
        <w:rPr>
          <w:rFonts w:eastAsia="Times New Roman" w:cs="Times New Roman"/>
          <w:b/>
          <w:bCs/>
          <w:szCs w:val="24"/>
        </w:rPr>
        <w:t>7</w:t>
      </w:r>
      <w:r w:rsidR="00352DC7" w:rsidRPr="00352DC7">
        <w:rPr>
          <w:rFonts w:eastAsia="Times New Roman" w:cs="Times New Roman"/>
          <w:b/>
          <w:bCs/>
          <w:szCs w:val="24"/>
        </w:rPr>
        <w:t>)</w:t>
      </w:r>
      <w:r w:rsidR="00352DC7" w:rsidRPr="00352DC7">
        <w:rPr>
          <w:rFonts w:eastAsia="Times New Roman" w:cs="Times New Roman"/>
          <w:bCs/>
          <w:szCs w:val="24"/>
        </w:rPr>
        <w:t xml:space="preserve"> paragrahvi 39 lõige 1 muudetakse ja sõnastatakse järgmiselt:</w:t>
      </w:r>
    </w:p>
    <w:p w14:paraId="24A1D076" w14:textId="6D10C471" w:rsidR="00352DC7" w:rsidRPr="00352DC7" w:rsidRDefault="00352DC7" w:rsidP="47DEF9D4">
      <w:pPr>
        <w:spacing w:after="0"/>
        <w:jc w:val="both"/>
        <w:rPr>
          <w:rFonts w:eastAsia="Times New Roman" w:cs="Times New Roman"/>
        </w:rPr>
      </w:pPr>
      <w:r w:rsidRPr="47DEF9D4">
        <w:rPr>
          <w:rFonts w:eastAsia="Times New Roman" w:cs="Times New Roman"/>
        </w:rPr>
        <w:t>„(1) Riigi eriplaneeringu asukoha eelvaliku otsuse eelnõu ja keskkonnamõju strateegilise hindamise esimese etapi aruande avalik arutelu korraldatakse 45 päeva jooksul pärast avaliku väljapaneku lõppemist. Avalik arutelu korraldatakse vähemalt planeeringualal asuvas sobivas kohaliku omavalitsuse üksuses. Avalike veekogude ja majandusvööndi planeerimisel korraldatakse avalik arutelu vähemalt riigi eriplaneeringu koostamist korraldavas valitsusasutuses.“;</w:t>
      </w:r>
    </w:p>
    <w:p w14:paraId="128EBA66" w14:textId="77777777" w:rsidR="00A1284B" w:rsidRPr="00A1284B" w:rsidRDefault="00A1284B" w:rsidP="00A1284B">
      <w:pPr>
        <w:spacing w:after="0"/>
        <w:jc w:val="both"/>
        <w:rPr>
          <w:rFonts w:eastAsia="Times New Roman" w:cs="Times New Roman"/>
          <w:bCs/>
          <w:szCs w:val="24"/>
        </w:rPr>
      </w:pPr>
    </w:p>
    <w:p w14:paraId="08919354" w14:textId="7A4BCEED" w:rsidR="00A1284B" w:rsidRPr="00A1284B" w:rsidRDefault="00ED5D42" w:rsidP="00A1284B">
      <w:pPr>
        <w:spacing w:after="0"/>
        <w:jc w:val="both"/>
        <w:rPr>
          <w:rFonts w:eastAsia="Times New Roman" w:cs="Times New Roman"/>
          <w:bCs/>
          <w:szCs w:val="24"/>
        </w:rPr>
      </w:pPr>
      <w:r>
        <w:rPr>
          <w:rFonts w:eastAsia="Times New Roman" w:cs="Times New Roman"/>
          <w:b/>
          <w:bCs/>
          <w:szCs w:val="24"/>
        </w:rPr>
        <w:t>8</w:t>
      </w:r>
      <w:r w:rsidR="00A1284B" w:rsidRPr="00A1284B">
        <w:rPr>
          <w:rFonts w:eastAsia="Times New Roman" w:cs="Times New Roman"/>
          <w:b/>
          <w:bCs/>
          <w:szCs w:val="24"/>
        </w:rPr>
        <w:t xml:space="preserve">) </w:t>
      </w:r>
      <w:r w:rsidR="00A1284B" w:rsidRPr="00A1284B">
        <w:rPr>
          <w:rFonts w:eastAsia="Times New Roman" w:cs="Times New Roman"/>
          <w:bCs/>
          <w:szCs w:val="24"/>
        </w:rPr>
        <w:t>paragrahvi 48 lõige 1 muudetakse ja sõnastatakse järgmiselt:</w:t>
      </w:r>
    </w:p>
    <w:p w14:paraId="53CDC0CD" w14:textId="0A8F02FD" w:rsidR="00A1284B" w:rsidRPr="00A1284B" w:rsidRDefault="00A1284B" w:rsidP="47DEF9D4">
      <w:pPr>
        <w:spacing w:after="0"/>
        <w:jc w:val="both"/>
        <w:rPr>
          <w:rFonts w:eastAsia="Times New Roman" w:cs="Times New Roman"/>
        </w:rPr>
      </w:pPr>
      <w:r w:rsidRPr="47DEF9D4">
        <w:rPr>
          <w:rFonts w:eastAsia="Times New Roman" w:cs="Times New Roman"/>
        </w:rPr>
        <w:t xml:space="preserve">„(1) Pärast keskkonnamõju strateegilise hindamise aruande tulemuste lisamist riigi eriplaneeringusse esitatakse riigi eriplaneeringu detailse lahenduse ja keskkonnamõju strateegilise hindamise aruande eelnõu kooskõlastamiseks käesoleva seaduse § 44 lõikes 1 nimetatud asutustele ning teavitatakse § 44 lõikes 2 nimetatud isikuid ja asutusi võimalusest esitada </w:t>
      </w:r>
      <w:del w:id="28" w:author="Mari Koik" w:date="2024-09-24T17:27:00Z">
        <w:r w:rsidRPr="47DEF9D4" w:rsidDel="00475055">
          <w:rPr>
            <w:rFonts w:eastAsia="Times New Roman" w:cs="Times New Roman"/>
          </w:rPr>
          <w:delText xml:space="preserve">riigi eriplaneeringu detailse lahenduse ja keskkonnamõju strateegilise hindamise aruande </w:delText>
        </w:r>
      </w:del>
      <w:ins w:id="29" w:author="Mari Koik" w:date="2024-09-25T08:28:00Z">
        <w:r w:rsidR="00E54B4A">
          <w:rPr>
            <w:rFonts w:eastAsia="Times New Roman" w:cs="Times New Roman"/>
          </w:rPr>
          <w:t xml:space="preserve">selle </w:t>
        </w:r>
      </w:ins>
      <w:r w:rsidRPr="47DEF9D4">
        <w:rPr>
          <w:rFonts w:eastAsia="Times New Roman" w:cs="Times New Roman"/>
        </w:rPr>
        <w:t>eelnõu kohta arvamust.“;</w:t>
      </w:r>
    </w:p>
    <w:p w14:paraId="1706F7E4" w14:textId="77777777" w:rsidR="00352DC7" w:rsidRDefault="00352DC7" w:rsidP="007D18DB">
      <w:pPr>
        <w:spacing w:after="0"/>
        <w:jc w:val="both"/>
        <w:rPr>
          <w:rFonts w:eastAsia="Times New Roman" w:cs="Times New Roman"/>
          <w:bCs/>
          <w:szCs w:val="24"/>
        </w:rPr>
      </w:pPr>
    </w:p>
    <w:p w14:paraId="2206EE0D" w14:textId="494E4099" w:rsidR="004F0223" w:rsidRPr="004F0223" w:rsidRDefault="00ED5D42" w:rsidP="47DEF9D4">
      <w:pPr>
        <w:spacing w:after="0"/>
        <w:jc w:val="both"/>
        <w:rPr>
          <w:rFonts w:eastAsia="Times New Roman" w:cs="Times New Roman"/>
        </w:rPr>
      </w:pPr>
      <w:r>
        <w:rPr>
          <w:rFonts w:eastAsia="Times New Roman" w:cs="Times New Roman"/>
          <w:b/>
          <w:bCs/>
        </w:rPr>
        <w:t>9</w:t>
      </w:r>
      <w:r w:rsidR="004F0223" w:rsidRPr="47DEF9D4">
        <w:rPr>
          <w:rFonts w:eastAsia="Times New Roman" w:cs="Times New Roman"/>
          <w:b/>
          <w:bCs/>
        </w:rPr>
        <w:t>)</w:t>
      </w:r>
      <w:r w:rsidR="004F0223" w:rsidRPr="47DEF9D4">
        <w:rPr>
          <w:rFonts w:eastAsia="Times New Roman" w:cs="Times New Roman"/>
        </w:rPr>
        <w:t xml:space="preserve"> paragrahv 49 tunnistatakse kehtetuks;</w:t>
      </w:r>
    </w:p>
    <w:p w14:paraId="787C801A" w14:textId="77777777" w:rsidR="00A1284B" w:rsidRDefault="00A1284B" w:rsidP="007D18DB">
      <w:pPr>
        <w:spacing w:after="0"/>
        <w:jc w:val="both"/>
        <w:rPr>
          <w:rFonts w:eastAsia="Times New Roman" w:cs="Times New Roman"/>
          <w:bCs/>
          <w:szCs w:val="24"/>
        </w:rPr>
      </w:pPr>
    </w:p>
    <w:p w14:paraId="25495515" w14:textId="5A111A01" w:rsidR="00BB573B" w:rsidRPr="00BB573B" w:rsidRDefault="00BB573B" w:rsidP="00BB573B">
      <w:pPr>
        <w:spacing w:after="0"/>
        <w:jc w:val="both"/>
        <w:rPr>
          <w:rFonts w:eastAsia="Times New Roman" w:cs="Times New Roman"/>
          <w:bCs/>
          <w:szCs w:val="24"/>
        </w:rPr>
      </w:pPr>
      <w:r w:rsidRPr="00BB573B">
        <w:rPr>
          <w:rFonts w:eastAsia="Times New Roman" w:cs="Times New Roman"/>
          <w:b/>
          <w:bCs/>
          <w:szCs w:val="24"/>
        </w:rPr>
        <w:t>1</w:t>
      </w:r>
      <w:r w:rsidR="00ED5D42">
        <w:rPr>
          <w:rFonts w:eastAsia="Times New Roman" w:cs="Times New Roman"/>
          <w:b/>
          <w:bCs/>
          <w:szCs w:val="24"/>
        </w:rPr>
        <w:t>0</w:t>
      </w:r>
      <w:r w:rsidRPr="00BB573B">
        <w:rPr>
          <w:rFonts w:eastAsia="Times New Roman" w:cs="Times New Roman"/>
          <w:b/>
          <w:bCs/>
          <w:szCs w:val="24"/>
        </w:rPr>
        <w:t>)</w:t>
      </w:r>
      <w:r w:rsidRPr="00BB573B">
        <w:rPr>
          <w:rFonts w:eastAsia="Times New Roman" w:cs="Times New Roman"/>
          <w:bCs/>
          <w:szCs w:val="24"/>
        </w:rPr>
        <w:t xml:space="preserve"> paragrahvi 50 lõige 1 muudetakse ja sõnastatakse järgmiselt:</w:t>
      </w:r>
    </w:p>
    <w:p w14:paraId="0951D8D4" w14:textId="5E9C1894" w:rsidR="00BB573B" w:rsidRPr="00BB573B" w:rsidRDefault="00BB573B" w:rsidP="47DEF9D4">
      <w:pPr>
        <w:spacing w:after="0"/>
        <w:jc w:val="both"/>
        <w:rPr>
          <w:rFonts w:eastAsia="Times New Roman" w:cs="Times New Roman"/>
        </w:rPr>
      </w:pPr>
      <w:r w:rsidRPr="47DEF9D4">
        <w:rPr>
          <w:rFonts w:eastAsia="Times New Roman" w:cs="Times New Roman"/>
        </w:rPr>
        <w:t xml:space="preserve">„(1) Pärast riigi eriplaneeringu detailse lahenduse ja keskkonnamõju strateegilise hindamise aruande eelnõu kooskõlastamist ja arvamuste alusel vajalike </w:t>
      </w:r>
      <w:r w:rsidR="00E77F5F">
        <w:rPr>
          <w:rFonts w:eastAsia="Times New Roman" w:cs="Times New Roman"/>
        </w:rPr>
        <w:t>muudat</w:t>
      </w:r>
      <w:r w:rsidRPr="47DEF9D4">
        <w:rPr>
          <w:rFonts w:eastAsia="Times New Roman" w:cs="Times New Roman"/>
        </w:rPr>
        <w:t>uste tegemist korraldab riigi eriplaneeringu koostamise korraldaja nende avaliku väljapaneku. Avalik väljapanek korraldatakse vähemalt planeeringualal asuvas sobivas kohaliku omavalitsuse üksuses. Avalike veekogude ja majandusvööndi planeerimisel korraldatakse avalik väljapanek vähemalt riigi eriplaneeringu koostamist korraldavas valitsusasutuses.“;</w:t>
      </w:r>
    </w:p>
    <w:p w14:paraId="02C66856" w14:textId="77777777" w:rsidR="004F0223" w:rsidRDefault="004F0223" w:rsidP="007D18DB">
      <w:pPr>
        <w:spacing w:after="0"/>
        <w:jc w:val="both"/>
        <w:rPr>
          <w:rFonts w:eastAsia="Times New Roman" w:cs="Times New Roman"/>
          <w:bCs/>
          <w:szCs w:val="24"/>
        </w:rPr>
      </w:pPr>
    </w:p>
    <w:p w14:paraId="3BDDB92D" w14:textId="5D1F6BD5" w:rsidR="00D36ACB" w:rsidRPr="00D36ACB" w:rsidRDefault="00D36ACB" w:rsidP="00D36ACB">
      <w:pPr>
        <w:spacing w:after="0"/>
        <w:jc w:val="both"/>
        <w:rPr>
          <w:rFonts w:eastAsia="Times New Roman" w:cs="Times New Roman"/>
          <w:bCs/>
          <w:szCs w:val="24"/>
        </w:rPr>
      </w:pPr>
      <w:r w:rsidRPr="00D36ACB">
        <w:rPr>
          <w:rFonts w:eastAsia="Times New Roman" w:cs="Times New Roman"/>
          <w:b/>
          <w:bCs/>
          <w:szCs w:val="24"/>
        </w:rPr>
        <w:t>1</w:t>
      </w:r>
      <w:r w:rsidR="00ED5D42">
        <w:rPr>
          <w:rFonts w:eastAsia="Times New Roman" w:cs="Times New Roman"/>
          <w:b/>
          <w:bCs/>
          <w:szCs w:val="24"/>
        </w:rPr>
        <w:t>1</w:t>
      </w:r>
      <w:r w:rsidRPr="00D36ACB">
        <w:rPr>
          <w:rFonts w:eastAsia="Times New Roman" w:cs="Times New Roman"/>
          <w:b/>
          <w:bCs/>
          <w:szCs w:val="24"/>
        </w:rPr>
        <w:t>)</w:t>
      </w:r>
      <w:r w:rsidRPr="00D36ACB">
        <w:rPr>
          <w:rFonts w:eastAsia="Times New Roman" w:cs="Times New Roman"/>
          <w:bCs/>
          <w:szCs w:val="24"/>
        </w:rPr>
        <w:t xml:space="preserve"> paragrahvi 51 lõige 1 muudetakse ja sõnastatakse järgmiselt:</w:t>
      </w:r>
    </w:p>
    <w:p w14:paraId="4415CD7D" w14:textId="5CF35F77" w:rsidR="00D36ACB" w:rsidRPr="00D36ACB" w:rsidRDefault="00D36ACB" w:rsidP="47DEF9D4">
      <w:pPr>
        <w:spacing w:after="0"/>
        <w:jc w:val="both"/>
        <w:rPr>
          <w:rFonts w:eastAsia="Times New Roman" w:cs="Times New Roman"/>
        </w:rPr>
      </w:pPr>
      <w:r w:rsidRPr="47DEF9D4">
        <w:rPr>
          <w:rFonts w:eastAsia="Times New Roman" w:cs="Times New Roman"/>
        </w:rPr>
        <w:t>„(1) Riigi eriplaneeringu avaliku väljapaneku tulemuste avaliku arutelu korraldab riigi eriplaneeringu koostamise korraldaja 45 päeva jooksul pärast avaliku väljapaneku lõppemist. Avalik arutelu korraldatakse vähemalt planeeringualal asuvas sobivas kohaliku omavalitsuse üksuses. Avalike veekogude ja majandusvööndi planeerimisel korraldatakse avalik arutelu vähemalt riigi eriplaneeringu koostamist korraldavas valitsusasutuses.“;</w:t>
      </w:r>
    </w:p>
    <w:p w14:paraId="640D1FB0" w14:textId="77777777" w:rsidR="00BB573B" w:rsidRDefault="00BB573B" w:rsidP="007D18DB">
      <w:pPr>
        <w:spacing w:after="0"/>
        <w:jc w:val="both"/>
        <w:rPr>
          <w:rFonts w:eastAsia="Times New Roman" w:cs="Times New Roman"/>
          <w:bCs/>
          <w:szCs w:val="24"/>
        </w:rPr>
      </w:pPr>
    </w:p>
    <w:p w14:paraId="4EADED87" w14:textId="1978B18F" w:rsidR="00E92BCB" w:rsidRPr="00E92BCB" w:rsidRDefault="00E92BCB" w:rsidP="00E92BCB">
      <w:pPr>
        <w:spacing w:after="0"/>
        <w:jc w:val="both"/>
        <w:rPr>
          <w:rFonts w:eastAsia="Times New Roman" w:cs="Times New Roman"/>
          <w:bCs/>
          <w:szCs w:val="24"/>
        </w:rPr>
      </w:pPr>
      <w:r w:rsidRPr="00E92BCB">
        <w:rPr>
          <w:rFonts w:eastAsia="Times New Roman" w:cs="Times New Roman"/>
          <w:b/>
          <w:bCs/>
          <w:szCs w:val="24"/>
        </w:rPr>
        <w:t>1</w:t>
      </w:r>
      <w:r w:rsidR="00ED5D42">
        <w:rPr>
          <w:rFonts w:eastAsia="Times New Roman" w:cs="Times New Roman"/>
          <w:b/>
          <w:bCs/>
          <w:szCs w:val="24"/>
        </w:rPr>
        <w:t>2</w:t>
      </w:r>
      <w:r w:rsidRPr="00E92BCB">
        <w:rPr>
          <w:rFonts w:eastAsia="Times New Roman" w:cs="Times New Roman"/>
          <w:b/>
          <w:bCs/>
          <w:szCs w:val="24"/>
        </w:rPr>
        <w:t>)</w:t>
      </w:r>
      <w:r w:rsidRPr="00E92BCB">
        <w:rPr>
          <w:rFonts w:eastAsia="Times New Roman" w:cs="Times New Roman"/>
          <w:bCs/>
          <w:szCs w:val="24"/>
        </w:rPr>
        <w:t xml:space="preserve"> paragrahvi 95</w:t>
      </w:r>
      <w:r w:rsidRPr="00E92BCB">
        <w:rPr>
          <w:rFonts w:eastAsia="Times New Roman" w:cs="Times New Roman"/>
          <w:bCs/>
          <w:szCs w:val="24"/>
          <w:vertAlign w:val="superscript"/>
        </w:rPr>
        <w:t>1</w:t>
      </w:r>
      <w:r w:rsidRPr="00E92BCB">
        <w:rPr>
          <w:rFonts w:eastAsia="Times New Roman" w:cs="Times New Roman"/>
          <w:bCs/>
          <w:szCs w:val="24"/>
        </w:rPr>
        <w:t xml:space="preserve"> täiendatakse lõikega 1</w:t>
      </w:r>
      <w:r w:rsidRPr="00E92BCB">
        <w:rPr>
          <w:rFonts w:eastAsia="Times New Roman" w:cs="Times New Roman"/>
          <w:bCs/>
          <w:szCs w:val="24"/>
          <w:vertAlign w:val="superscript"/>
        </w:rPr>
        <w:t>1</w:t>
      </w:r>
      <w:r w:rsidRPr="00E92BCB">
        <w:rPr>
          <w:rFonts w:eastAsia="Times New Roman" w:cs="Times New Roman"/>
          <w:bCs/>
          <w:szCs w:val="24"/>
        </w:rPr>
        <w:t xml:space="preserve"> järgmises sõnastuses:</w:t>
      </w:r>
    </w:p>
    <w:p w14:paraId="017E3873" w14:textId="55019069" w:rsidR="00E92BCB" w:rsidRDefault="00E92BCB" w:rsidP="00474A4C">
      <w:pPr>
        <w:spacing w:after="0"/>
        <w:jc w:val="both"/>
        <w:rPr>
          <w:rFonts w:eastAsia="Times New Roman" w:cs="Times New Roman"/>
        </w:rPr>
      </w:pPr>
      <w:r w:rsidRPr="47DEF9D4">
        <w:rPr>
          <w:rFonts w:eastAsia="Times New Roman" w:cs="Times New Roman"/>
        </w:rPr>
        <w:lastRenderedPageBreak/>
        <w:t>„(1</w:t>
      </w:r>
      <w:r w:rsidRPr="47DEF9D4">
        <w:rPr>
          <w:rFonts w:eastAsia="Times New Roman" w:cs="Times New Roman"/>
          <w:vertAlign w:val="superscript"/>
        </w:rPr>
        <w:t>1</w:t>
      </w:r>
      <w:r w:rsidRPr="47DEF9D4">
        <w:rPr>
          <w:rFonts w:eastAsia="Times New Roman" w:cs="Times New Roman"/>
        </w:rPr>
        <w:t>) Detailse lahenduse koostamisest loobumise</w:t>
      </w:r>
      <w:ins w:id="30" w:author="Mari Koik" w:date="2024-09-24T17:31:00Z">
        <w:r w:rsidR="00475055">
          <w:rPr>
            <w:rFonts w:eastAsia="Times New Roman" w:cs="Times New Roman"/>
          </w:rPr>
          <w:t xml:space="preserve"> korra</w:t>
        </w:r>
      </w:ins>
      <w:r w:rsidRPr="47DEF9D4">
        <w:rPr>
          <w:rFonts w:eastAsia="Times New Roman" w:cs="Times New Roman"/>
        </w:rPr>
        <w:t>l käesoleva paragrahvi lõikes 1 sätestatud juhul määratakse tuulepargi maakasutus- ja ehitustingimused, sealhulgas elektrituulikute maksimaalne kõrgus, arv ja põhimõtteline asukoht</w:t>
      </w:r>
      <w:r w:rsidR="00335C64">
        <w:rPr>
          <w:rFonts w:eastAsia="Times New Roman" w:cs="Times New Roman"/>
        </w:rPr>
        <w:t>,</w:t>
      </w:r>
      <w:r w:rsidR="00335C64" w:rsidRPr="00335C64">
        <w:rPr>
          <w:rFonts w:eastAsia="Times New Roman" w:cs="Times New Roman"/>
        </w:rPr>
        <w:t xml:space="preserve"> </w:t>
      </w:r>
      <w:r w:rsidR="00335C64" w:rsidRPr="47DEF9D4">
        <w:rPr>
          <w:rFonts w:eastAsia="Times New Roman" w:cs="Times New Roman"/>
        </w:rPr>
        <w:t>kohaliku omavalitsuse eriplaneeringu asukoha eelvaliku etapis</w:t>
      </w:r>
      <w:r w:rsidRPr="47DEF9D4">
        <w:rPr>
          <w:rFonts w:eastAsia="Times New Roman" w:cs="Times New Roman"/>
        </w:rPr>
        <w:t>.“</w:t>
      </w:r>
      <w:r w:rsidR="007960B0">
        <w:rPr>
          <w:rFonts w:eastAsia="Times New Roman" w:cs="Times New Roman"/>
        </w:rPr>
        <w:t>;</w:t>
      </w:r>
    </w:p>
    <w:p w14:paraId="6EEA99B6" w14:textId="77777777" w:rsidR="007E5823" w:rsidRDefault="007E5823" w:rsidP="00474A4C">
      <w:pPr>
        <w:spacing w:after="0"/>
        <w:jc w:val="both"/>
        <w:rPr>
          <w:rFonts w:eastAsia="Times New Roman" w:cs="Times New Roman"/>
        </w:rPr>
      </w:pPr>
    </w:p>
    <w:p w14:paraId="4740270D" w14:textId="153DBA1D" w:rsidR="00636A46" w:rsidRPr="00C571B7" w:rsidRDefault="007E5823" w:rsidP="00474A4C">
      <w:pPr>
        <w:spacing w:after="0"/>
        <w:jc w:val="both"/>
        <w:rPr>
          <w:rFonts w:eastAsia="Times New Roman" w:cs="Times New Roman"/>
        </w:rPr>
      </w:pPr>
      <w:r w:rsidRPr="00C571B7">
        <w:rPr>
          <w:rFonts w:eastAsia="Times New Roman" w:cs="Times New Roman"/>
          <w:b/>
          <w:bCs/>
        </w:rPr>
        <w:t xml:space="preserve">13) </w:t>
      </w:r>
      <w:r w:rsidR="00636A46" w:rsidRPr="00C571B7">
        <w:rPr>
          <w:rFonts w:eastAsia="Times New Roman" w:cs="Times New Roman"/>
        </w:rPr>
        <w:t xml:space="preserve">seadust täiendatakse </w:t>
      </w:r>
      <w:r w:rsidR="00474A4C">
        <w:rPr>
          <w:rFonts w:eastAsia="Times New Roman" w:cs="Times New Roman"/>
        </w:rPr>
        <w:t>§-ga</w:t>
      </w:r>
      <w:r w:rsidR="00636A46" w:rsidRPr="00C571B7">
        <w:rPr>
          <w:rFonts w:eastAsia="Times New Roman" w:cs="Times New Roman"/>
        </w:rPr>
        <w:t xml:space="preserve"> 99</w:t>
      </w:r>
      <w:r w:rsidR="00636A46" w:rsidRPr="00C571B7">
        <w:rPr>
          <w:rFonts w:eastAsia="Times New Roman" w:cs="Times New Roman"/>
          <w:vertAlign w:val="superscript"/>
        </w:rPr>
        <w:t>1</w:t>
      </w:r>
      <w:r w:rsidR="00636A46" w:rsidRPr="00C571B7">
        <w:rPr>
          <w:rFonts w:eastAsia="Times New Roman" w:cs="Times New Roman"/>
        </w:rPr>
        <w:t xml:space="preserve"> järgmises sõnastuses:</w:t>
      </w:r>
    </w:p>
    <w:p w14:paraId="38A6E333" w14:textId="67B4AF34" w:rsidR="00636A46" w:rsidRDefault="00636A46" w:rsidP="00474A4C">
      <w:pPr>
        <w:spacing w:after="0"/>
        <w:jc w:val="both"/>
        <w:rPr>
          <w:rFonts w:eastAsia="Calibri" w:cs="Times New Roman"/>
          <w:b/>
          <w:bCs/>
          <w:szCs w:val="24"/>
        </w:rPr>
      </w:pPr>
      <w:r w:rsidRPr="00C571B7">
        <w:rPr>
          <w:rFonts w:eastAsia="Calibri" w:cs="Times New Roman"/>
          <w:b/>
          <w:bCs/>
          <w:szCs w:val="24"/>
        </w:rPr>
        <w:t>„§ 99</w:t>
      </w:r>
      <w:commentRangeStart w:id="31"/>
      <w:r w:rsidRPr="00C571B7">
        <w:rPr>
          <w:rFonts w:eastAsia="Calibri" w:cs="Times New Roman"/>
          <w:b/>
          <w:bCs/>
          <w:szCs w:val="24"/>
          <w:vertAlign w:val="superscript"/>
        </w:rPr>
        <w:t>1</w:t>
      </w:r>
      <w:del w:id="32" w:author="Mari Koik" w:date="2024-09-24T17:32:00Z">
        <w:r w:rsidRPr="00C571B7" w:rsidDel="00475055">
          <w:rPr>
            <w:rFonts w:eastAsia="Calibri" w:cs="Times New Roman"/>
            <w:b/>
            <w:bCs/>
            <w:szCs w:val="24"/>
          </w:rPr>
          <w:delText xml:space="preserve"> </w:delText>
        </w:r>
      </w:del>
      <w:ins w:id="33" w:author="Mari Koik" w:date="2024-09-24T17:32:00Z">
        <w:r w:rsidR="00475055">
          <w:rPr>
            <w:rFonts w:eastAsia="Calibri" w:cs="Times New Roman"/>
            <w:b/>
            <w:bCs/>
            <w:szCs w:val="24"/>
          </w:rPr>
          <w:t>.</w:t>
        </w:r>
        <w:commentRangeEnd w:id="31"/>
        <w:r w:rsidR="00475055">
          <w:rPr>
            <w:rStyle w:val="Kommentaariviide"/>
          </w:rPr>
          <w:commentReference w:id="31"/>
        </w:r>
        <w:r w:rsidR="00475055">
          <w:rPr>
            <w:rFonts w:eastAsia="Calibri" w:cs="Times New Roman"/>
            <w:b/>
            <w:bCs/>
            <w:szCs w:val="24"/>
          </w:rPr>
          <w:t xml:space="preserve"> </w:t>
        </w:r>
      </w:ins>
      <w:r w:rsidRPr="00C571B7">
        <w:rPr>
          <w:rFonts w:eastAsia="Calibri" w:cs="Times New Roman"/>
          <w:b/>
          <w:bCs/>
          <w:szCs w:val="24"/>
        </w:rPr>
        <w:t>Ko</w:t>
      </w:r>
      <w:r w:rsidRPr="00CA48A9">
        <w:rPr>
          <w:rFonts w:eastAsia="Calibri" w:cs="Times New Roman"/>
          <w:b/>
          <w:bCs/>
          <w:szCs w:val="24"/>
        </w:rPr>
        <w:t>hali</w:t>
      </w:r>
      <w:r w:rsidRPr="00C571B7">
        <w:rPr>
          <w:rFonts w:eastAsia="Calibri" w:cs="Times New Roman"/>
          <w:b/>
          <w:bCs/>
          <w:szCs w:val="24"/>
        </w:rPr>
        <w:t>ku omavalitsuse eriplaneeringu asukoha eelvaliku lähteseisukohtade ja keskkonnamõju strateegilise hindamise programmi kohta ettepanekute küsimine</w:t>
      </w:r>
    </w:p>
    <w:p w14:paraId="77B0B187" w14:textId="77777777" w:rsidR="00474A4C" w:rsidRPr="00C571B7" w:rsidRDefault="00474A4C" w:rsidP="00474A4C">
      <w:pPr>
        <w:spacing w:after="0"/>
        <w:jc w:val="both"/>
        <w:rPr>
          <w:rFonts w:eastAsia="Calibri" w:cs="Times New Roman"/>
          <w:b/>
          <w:bCs/>
          <w:szCs w:val="24"/>
        </w:rPr>
      </w:pPr>
    </w:p>
    <w:p w14:paraId="7566FA02" w14:textId="77777777" w:rsidR="00636A46" w:rsidRDefault="00636A46" w:rsidP="00474A4C">
      <w:pPr>
        <w:spacing w:after="0"/>
        <w:jc w:val="both"/>
        <w:rPr>
          <w:rFonts w:eastAsia="Calibri" w:cs="Times New Roman"/>
          <w:szCs w:val="24"/>
        </w:rPr>
      </w:pPr>
      <w:r w:rsidRPr="00C571B7">
        <w:rPr>
          <w:rFonts w:eastAsia="Calibri" w:cs="Times New Roman"/>
          <w:szCs w:val="24"/>
        </w:rPr>
        <w:t>(1) Kohaliku omavalitsuse eriplaneeringu koostamise korraldaja esitab kohaliku omavalitsuse eriplaneeringu lähteseisukohad ja keskkonnamõju strateegilise hindamise programmi nende kohta ettepanekute saamiseks käesoleva seaduse § 99 lõigetes 1 ja 2 nimetatud isikutele ja asutustele ning määrab ettepanekute esitamiseks tähtaja, mis ei tohi olla lühem kui 30 päeva.</w:t>
      </w:r>
    </w:p>
    <w:p w14:paraId="5D788B7B" w14:textId="77777777" w:rsidR="00474A4C" w:rsidRPr="00C571B7" w:rsidRDefault="00474A4C" w:rsidP="00474A4C">
      <w:pPr>
        <w:spacing w:after="0"/>
        <w:jc w:val="both"/>
        <w:rPr>
          <w:rFonts w:eastAsia="Calibri" w:cs="Times New Roman"/>
          <w:szCs w:val="24"/>
        </w:rPr>
      </w:pPr>
    </w:p>
    <w:p w14:paraId="0A9220CE" w14:textId="5A23FC83" w:rsidR="00636A46" w:rsidRDefault="00636A46" w:rsidP="00474A4C">
      <w:pPr>
        <w:spacing w:after="0"/>
        <w:jc w:val="both"/>
        <w:rPr>
          <w:rFonts w:cs="Times New Roman"/>
          <w:szCs w:val="24"/>
        </w:rPr>
      </w:pPr>
      <w:r w:rsidRPr="00C571B7">
        <w:rPr>
          <w:rFonts w:eastAsia="Calibri" w:cs="Times New Roman"/>
          <w:szCs w:val="24"/>
        </w:rPr>
        <w:t>(2) Käesoleva seaduse § 99 lõigetes 1 ja 2 nimetatud isikud ja asutused esitavad kohaliku omavalitsuse eriplaneeringu lähteseisukohtade ja keskkonnamõju strateegilise hindamise programmi kohta oma pädevusvaldkonnast lähtudes ettepanekud, samuti hinnangu keskkonnamõju strateegilise hindamise programmi asjakohasuse ja piisavuse kohta</w:t>
      </w:r>
      <w:r w:rsidR="00DB15CE">
        <w:rPr>
          <w:rFonts w:cs="Times New Roman"/>
          <w:szCs w:val="24"/>
        </w:rPr>
        <w:t>.</w:t>
      </w:r>
    </w:p>
    <w:p w14:paraId="7208DB34" w14:textId="77777777" w:rsidR="00474A4C" w:rsidRPr="00C571B7" w:rsidRDefault="00474A4C" w:rsidP="00474A4C">
      <w:pPr>
        <w:spacing w:after="0"/>
        <w:jc w:val="both"/>
        <w:rPr>
          <w:rFonts w:eastAsia="Calibri" w:cs="Times New Roman"/>
          <w:szCs w:val="24"/>
        </w:rPr>
      </w:pPr>
    </w:p>
    <w:p w14:paraId="4E60D1CC" w14:textId="5652B0D7" w:rsidR="00636A46" w:rsidRDefault="00636A46" w:rsidP="00474A4C">
      <w:pPr>
        <w:spacing w:after="0"/>
        <w:jc w:val="both"/>
        <w:rPr>
          <w:rFonts w:cs="Times New Roman"/>
          <w:szCs w:val="24"/>
        </w:rPr>
      </w:pPr>
      <w:r w:rsidRPr="00C571B7">
        <w:rPr>
          <w:rFonts w:cs="Times New Roman"/>
          <w:szCs w:val="24"/>
        </w:rPr>
        <w:t xml:space="preserve">(3) Valdkonna eest vastutaval ministril või tema volitatud ametnikul on õigus määrata lisaks lähteseisukohtades nimetatud koostöötegijatele ja kaasatavatele </w:t>
      </w:r>
      <w:del w:id="34" w:author="Mari Koik" w:date="2024-09-24T17:34:00Z">
        <w:r w:rsidRPr="00C571B7" w:rsidDel="00475055">
          <w:rPr>
            <w:rFonts w:cs="Times New Roman"/>
            <w:szCs w:val="24"/>
          </w:rPr>
          <w:delText xml:space="preserve">ka </w:delText>
        </w:r>
      </w:del>
      <w:r w:rsidRPr="00C571B7">
        <w:rPr>
          <w:rFonts w:cs="Times New Roman"/>
          <w:szCs w:val="24"/>
        </w:rPr>
        <w:t>isikuid ja asutusi, kellega tuleb teha kohaliku omavalitsuse eriplaneeringu koostamisel koostööd või keda tuleb kohaliku omavalitsuse eriplaneeringu koostamisse kaasata.</w:t>
      </w:r>
    </w:p>
    <w:p w14:paraId="5019167E" w14:textId="77777777" w:rsidR="00474A4C" w:rsidRDefault="00474A4C" w:rsidP="00474A4C">
      <w:pPr>
        <w:spacing w:after="0"/>
        <w:jc w:val="both"/>
        <w:rPr>
          <w:rFonts w:eastAsia="Calibri" w:cs="Times New Roman"/>
          <w:szCs w:val="24"/>
        </w:rPr>
      </w:pPr>
    </w:p>
    <w:p w14:paraId="01D6E303" w14:textId="72B2BF46" w:rsidR="00636A46" w:rsidRDefault="00636A46" w:rsidP="00474A4C">
      <w:pPr>
        <w:spacing w:after="0"/>
        <w:jc w:val="both"/>
        <w:rPr>
          <w:rFonts w:eastAsia="Calibri" w:cs="Times New Roman"/>
          <w:szCs w:val="24"/>
        </w:rPr>
      </w:pPr>
      <w:r w:rsidRPr="00C571B7">
        <w:rPr>
          <w:rFonts w:eastAsia="Calibri" w:cs="Times New Roman"/>
          <w:szCs w:val="24"/>
        </w:rPr>
        <w:t>(4) Kui käesoleva seaduse § 99 lõigetes 1 ja 2 nimetatud isik või asutus ei ole määratud tähtaja jooksul ettepanekuid esitanud, loetakse, et ta ei soovi kohaliku omavalitsuse eriplaneeringu lähteseisukohtade ja keskkonnamõju strateegilise hindamise programmi kohta ettepanekuid esitada.</w:t>
      </w:r>
    </w:p>
    <w:p w14:paraId="7E5D8DB4" w14:textId="77777777" w:rsidR="00474A4C" w:rsidRPr="00C571B7" w:rsidRDefault="00474A4C" w:rsidP="00474A4C">
      <w:pPr>
        <w:spacing w:after="0"/>
        <w:jc w:val="both"/>
        <w:rPr>
          <w:rFonts w:eastAsia="Calibri" w:cs="Times New Roman"/>
          <w:szCs w:val="24"/>
        </w:rPr>
      </w:pPr>
    </w:p>
    <w:p w14:paraId="2BCF9B52" w14:textId="77777777" w:rsidR="00636A46" w:rsidRDefault="00636A46" w:rsidP="00474A4C">
      <w:pPr>
        <w:spacing w:after="0"/>
        <w:jc w:val="both"/>
        <w:rPr>
          <w:rFonts w:eastAsia="Calibri" w:cs="Times New Roman"/>
          <w:szCs w:val="24"/>
        </w:rPr>
      </w:pPr>
      <w:r w:rsidRPr="00C571B7">
        <w:rPr>
          <w:rFonts w:eastAsia="Calibri" w:cs="Times New Roman"/>
          <w:szCs w:val="24"/>
        </w:rPr>
        <w:t>(5) Kohaliku omavalitsuse eriplaneeringu koostamise korraldaja vaatab esitatud ettepanekud läbi ning teeb nende alusel kohaliku omavalitsuse eriplaneeringu lähteseisukohtades ja keskkonnamõju strateegilise hindamise programmis vajalikud muudatused.</w:t>
      </w:r>
    </w:p>
    <w:p w14:paraId="6320437B" w14:textId="77777777" w:rsidR="00474A4C" w:rsidRPr="00C571B7" w:rsidRDefault="00474A4C" w:rsidP="00474A4C">
      <w:pPr>
        <w:spacing w:after="0"/>
        <w:jc w:val="both"/>
        <w:rPr>
          <w:rFonts w:eastAsia="Calibri" w:cs="Times New Roman"/>
          <w:szCs w:val="24"/>
        </w:rPr>
      </w:pPr>
    </w:p>
    <w:p w14:paraId="5686593B" w14:textId="67C9B686" w:rsidR="00636A46" w:rsidRDefault="00636A46" w:rsidP="00474A4C">
      <w:pPr>
        <w:spacing w:after="0"/>
        <w:jc w:val="both"/>
        <w:rPr>
          <w:rFonts w:eastAsia="Calibri" w:cs="Times New Roman"/>
          <w:szCs w:val="24"/>
        </w:rPr>
      </w:pPr>
      <w:r w:rsidRPr="00C571B7">
        <w:rPr>
          <w:rFonts w:eastAsia="Calibri" w:cs="Times New Roman"/>
          <w:szCs w:val="24"/>
        </w:rPr>
        <w:t>(6) Kohaliku omavalitsuse eriplaneeringu lähteseisukohad ja keskkonnamõju strateegilise hindamise programm koos käesoleva seaduse § 99 lõigetes 1 ja 2 nimetatud isikute ja asutuste ettepanekutega avalikustatakse kohaliku omavalitsuse eriplaneeringu koostamise korraldaja veebilehel.“</w:t>
      </w:r>
      <w:r w:rsidR="00474A4C">
        <w:rPr>
          <w:rFonts w:eastAsia="Calibri" w:cs="Times New Roman"/>
          <w:szCs w:val="24"/>
        </w:rPr>
        <w:t>;</w:t>
      </w:r>
    </w:p>
    <w:p w14:paraId="0F53B786" w14:textId="77777777" w:rsidR="00474A4C" w:rsidRPr="00636A46" w:rsidRDefault="00474A4C" w:rsidP="00474A4C">
      <w:pPr>
        <w:spacing w:after="0"/>
        <w:jc w:val="both"/>
        <w:rPr>
          <w:szCs w:val="24"/>
        </w:rPr>
      </w:pPr>
    </w:p>
    <w:p w14:paraId="3BB2D70F" w14:textId="54E5A7AF" w:rsidR="007E5823" w:rsidRPr="00E92BCB" w:rsidRDefault="00636A46" w:rsidP="00474A4C">
      <w:pPr>
        <w:spacing w:after="0"/>
        <w:jc w:val="both"/>
        <w:rPr>
          <w:rFonts w:eastAsia="Times New Roman" w:cs="Times New Roman"/>
        </w:rPr>
      </w:pPr>
      <w:r w:rsidRPr="00C571B7">
        <w:rPr>
          <w:rFonts w:eastAsia="Times New Roman" w:cs="Times New Roman"/>
          <w:b/>
          <w:bCs/>
        </w:rPr>
        <w:t>14)</w:t>
      </w:r>
      <w:r>
        <w:rPr>
          <w:rFonts w:eastAsia="Times New Roman" w:cs="Times New Roman"/>
        </w:rPr>
        <w:t xml:space="preserve"> </w:t>
      </w:r>
      <w:r w:rsidR="007E5823">
        <w:rPr>
          <w:rFonts w:eastAsia="Times New Roman" w:cs="Times New Roman"/>
        </w:rPr>
        <w:t>paragrahvid 100</w:t>
      </w:r>
      <w:r w:rsidR="00474A4C">
        <w:rPr>
          <w:rFonts w:eastAsia="Times New Roman" w:cs="Times New Roman"/>
        </w:rPr>
        <w:t>–</w:t>
      </w:r>
      <w:r w:rsidR="007E5823">
        <w:rPr>
          <w:rFonts w:eastAsia="Times New Roman" w:cs="Times New Roman"/>
        </w:rPr>
        <w:t>102 tunnistatakse kehtetuks.</w:t>
      </w:r>
    </w:p>
    <w:p w14:paraId="621F5156" w14:textId="77777777" w:rsidR="00830EC9" w:rsidRPr="00C76522" w:rsidRDefault="00830EC9" w:rsidP="00474A4C">
      <w:pPr>
        <w:spacing w:after="0"/>
        <w:jc w:val="both"/>
        <w:rPr>
          <w:rFonts w:eastAsia="Times New Roman" w:cs="Times New Roman"/>
          <w:szCs w:val="24"/>
        </w:rPr>
      </w:pPr>
    </w:p>
    <w:p w14:paraId="7F60EFC2" w14:textId="7E6DE1FB" w:rsidR="00445E11" w:rsidRPr="00C76522" w:rsidRDefault="00445E11" w:rsidP="00474A4C">
      <w:pPr>
        <w:spacing w:after="0"/>
        <w:jc w:val="both"/>
        <w:rPr>
          <w:rFonts w:eastAsia="Times New Roman" w:cs="Times New Roman"/>
          <w:b/>
          <w:bCs/>
          <w:szCs w:val="24"/>
        </w:rPr>
      </w:pPr>
      <w:r w:rsidRPr="00C76522">
        <w:rPr>
          <w:rFonts w:eastAsia="Times New Roman" w:cs="Times New Roman"/>
          <w:b/>
          <w:bCs/>
          <w:szCs w:val="24"/>
        </w:rPr>
        <w:t xml:space="preserve">§ </w:t>
      </w:r>
      <w:r w:rsidR="00B57B2A">
        <w:rPr>
          <w:rFonts w:eastAsia="Times New Roman" w:cs="Times New Roman"/>
          <w:b/>
          <w:bCs/>
          <w:szCs w:val="24"/>
        </w:rPr>
        <w:t>4</w:t>
      </w:r>
      <w:r w:rsidRPr="00C76522">
        <w:rPr>
          <w:rFonts w:eastAsia="Times New Roman" w:cs="Times New Roman"/>
          <w:b/>
          <w:bCs/>
          <w:szCs w:val="24"/>
        </w:rPr>
        <w:t>. Seaduse jõustumine</w:t>
      </w:r>
    </w:p>
    <w:p w14:paraId="4653BAEC" w14:textId="77777777" w:rsidR="00920E96" w:rsidRPr="00C76522" w:rsidRDefault="00920E96" w:rsidP="00474A4C">
      <w:pPr>
        <w:spacing w:after="0"/>
        <w:jc w:val="both"/>
        <w:rPr>
          <w:rFonts w:eastAsia="Times New Roman" w:cs="Times New Roman"/>
          <w:szCs w:val="24"/>
        </w:rPr>
      </w:pPr>
    </w:p>
    <w:p w14:paraId="6939B7C2" w14:textId="0CD59FB4" w:rsidR="00600070" w:rsidRPr="00C76522" w:rsidRDefault="00562B83" w:rsidP="00474A4C">
      <w:pPr>
        <w:pStyle w:val="pealkiri"/>
        <w:spacing w:before="0"/>
        <w:rPr>
          <w:b w:val="0"/>
        </w:rPr>
      </w:pPr>
      <w:r>
        <w:rPr>
          <w:b w:val="0"/>
        </w:rPr>
        <w:t>Käesolev</w:t>
      </w:r>
      <w:r w:rsidR="00224562">
        <w:rPr>
          <w:b w:val="0"/>
        </w:rPr>
        <w:t>a</w:t>
      </w:r>
      <w:r>
        <w:rPr>
          <w:b w:val="0"/>
        </w:rPr>
        <w:t xml:space="preserve"> seadus</w:t>
      </w:r>
      <w:r w:rsidR="00224562">
        <w:rPr>
          <w:b w:val="0"/>
        </w:rPr>
        <w:t>e § 2</w:t>
      </w:r>
      <w:r w:rsidR="0078525A">
        <w:rPr>
          <w:b w:val="0"/>
        </w:rPr>
        <w:t xml:space="preserve"> punktid 1–6, 8 ja 10</w:t>
      </w:r>
      <w:r>
        <w:rPr>
          <w:b w:val="0"/>
        </w:rPr>
        <w:t xml:space="preserve"> jõustu</w:t>
      </w:r>
      <w:r w:rsidR="0078525A">
        <w:rPr>
          <w:b w:val="0"/>
        </w:rPr>
        <w:t>vad</w:t>
      </w:r>
      <w:r>
        <w:rPr>
          <w:b w:val="0"/>
        </w:rPr>
        <w:t xml:space="preserve"> 202</w:t>
      </w:r>
      <w:r w:rsidR="007D18DB">
        <w:rPr>
          <w:b w:val="0"/>
        </w:rPr>
        <w:t>5</w:t>
      </w:r>
      <w:r>
        <w:rPr>
          <w:b w:val="0"/>
        </w:rPr>
        <w:t>. aasta 1. juulil.</w:t>
      </w:r>
    </w:p>
    <w:p w14:paraId="0734D9B4" w14:textId="77777777" w:rsidR="00EA7058" w:rsidRPr="00C76522" w:rsidRDefault="00EA7058" w:rsidP="00C76522">
      <w:pPr>
        <w:pStyle w:val="pealkiri"/>
        <w:spacing w:before="0"/>
        <w:rPr>
          <w:b w:val="0"/>
        </w:rPr>
      </w:pPr>
    </w:p>
    <w:p w14:paraId="7DF10305" w14:textId="77777777" w:rsidR="002D75B9" w:rsidRPr="00C76522" w:rsidRDefault="002D75B9" w:rsidP="00C76522">
      <w:pPr>
        <w:pStyle w:val="pealkiri"/>
        <w:spacing w:before="0"/>
        <w:rPr>
          <w:b w:val="0"/>
        </w:rPr>
      </w:pPr>
    </w:p>
    <w:p w14:paraId="199FA2E7" w14:textId="1F43523A" w:rsidR="00C727F5" w:rsidRPr="00C76522" w:rsidRDefault="00445E11" w:rsidP="00C76522">
      <w:pPr>
        <w:spacing w:after="0"/>
        <w:rPr>
          <w:rFonts w:eastAsia="Times New Roman" w:cs="Times New Roman"/>
          <w:szCs w:val="24"/>
        </w:rPr>
      </w:pPr>
      <w:r w:rsidRPr="00C76522">
        <w:rPr>
          <w:rFonts w:eastAsia="Times New Roman" w:cs="Times New Roman"/>
          <w:szCs w:val="24"/>
        </w:rPr>
        <w:t>Lauri Hussar</w:t>
      </w:r>
    </w:p>
    <w:p w14:paraId="1C3933A4" w14:textId="77777777" w:rsidR="00C727F5" w:rsidRPr="00C76522" w:rsidRDefault="00C727F5" w:rsidP="00C76522">
      <w:pPr>
        <w:spacing w:after="0"/>
        <w:jc w:val="both"/>
        <w:rPr>
          <w:rFonts w:eastAsia="Times New Roman" w:cs="Times New Roman"/>
          <w:szCs w:val="24"/>
        </w:rPr>
      </w:pPr>
      <w:r w:rsidRPr="00C76522">
        <w:rPr>
          <w:rFonts w:eastAsia="Times New Roman" w:cs="Times New Roman"/>
          <w:szCs w:val="24"/>
        </w:rPr>
        <w:t>Riigikogu esimees</w:t>
      </w:r>
    </w:p>
    <w:p w14:paraId="597EDC24" w14:textId="77777777" w:rsidR="00C727F5" w:rsidRPr="00C76522" w:rsidRDefault="00C727F5" w:rsidP="00C76522">
      <w:pPr>
        <w:spacing w:after="0"/>
        <w:jc w:val="both"/>
        <w:rPr>
          <w:rFonts w:eastAsia="Times New Roman" w:cs="Times New Roman"/>
          <w:szCs w:val="24"/>
        </w:rPr>
      </w:pPr>
    </w:p>
    <w:p w14:paraId="72D02871" w14:textId="09F6B581" w:rsidR="00C727F5" w:rsidRPr="00C76522" w:rsidRDefault="00C727F5" w:rsidP="00C76522">
      <w:pPr>
        <w:pBdr>
          <w:bottom w:val="single" w:sz="12" w:space="1" w:color="auto"/>
        </w:pBdr>
        <w:spacing w:after="0"/>
        <w:jc w:val="both"/>
        <w:rPr>
          <w:rFonts w:eastAsia="Times New Roman" w:cs="Times New Roman"/>
          <w:szCs w:val="24"/>
        </w:rPr>
      </w:pPr>
      <w:r w:rsidRPr="00C76522">
        <w:rPr>
          <w:rFonts w:eastAsia="Times New Roman" w:cs="Times New Roman"/>
          <w:szCs w:val="24"/>
        </w:rPr>
        <w:t xml:space="preserve">Tallinn, </w:t>
      </w:r>
      <w:r w:rsidRPr="00C76522">
        <w:rPr>
          <w:rFonts w:cs="Times New Roman"/>
          <w:szCs w:val="24"/>
        </w:rPr>
        <w:tab/>
      </w:r>
      <w:r w:rsidRPr="00C76522">
        <w:rPr>
          <w:rFonts w:cs="Times New Roman"/>
          <w:szCs w:val="24"/>
        </w:rPr>
        <w:tab/>
      </w:r>
      <w:r w:rsidRPr="00C76522">
        <w:rPr>
          <w:rFonts w:eastAsia="Times New Roman" w:cs="Times New Roman"/>
          <w:szCs w:val="24"/>
        </w:rPr>
        <w:t>202</w:t>
      </w:r>
      <w:r w:rsidR="003E65AD">
        <w:rPr>
          <w:rFonts w:eastAsia="Times New Roman" w:cs="Times New Roman"/>
          <w:szCs w:val="24"/>
        </w:rPr>
        <w:t>4</w:t>
      </w:r>
    </w:p>
    <w:p w14:paraId="36AC6F50" w14:textId="77777777" w:rsidR="00C727F5" w:rsidRPr="00C76522" w:rsidRDefault="00C727F5" w:rsidP="00C76522">
      <w:pPr>
        <w:pBdr>
          <w:bottom w:val="single" w:sz="12" w:space="1" w:color="auto"/>
        </w:pBdr>
        <w:spacing w:after="0"/>
        <w:jc w:val="both"/>
        <w:rPr>
          <w:rFonts w:eastAsia="Times New Roman" w:cs="Times New Roman"/>
          <w:szCs w:val="24"/>
        </w:rPr>
      </w:pPr>
    </w:p>
    <w:p w14:paraId="10371812" w14:textId="36D7B093" w:rsidR="00C727F5" w:rsidRPr="00C76522" w:rsidRDefault="00C727F5" w:rsidP="00C76522">
      <w:pPr>
        <w:spacing w:after="0"/>
        <w:jc w:val="both"/>
        <w:rPr>
          <w:rFonts w:eastAsia="Times New Roman" w:cs="Times New Roman"/>
          <w:szCs w:val="24"/>
        </w:rPr>
      </w:pPr>
      <w:r w:rsidRPr="00C76522">
        <w:rPr>
          <w:rFonts w:eastAsia="Times New Roman" w:cs="Times New Roman"/>
          <w:szCs w:val="24"/>
        </w:rPr>
        <w:t>Algatab Vabariigi Valitsus</w:t>
      </w:r>
      <w:r w:rsidRPr="00C76522">
        <w:rPr>
          <w:rFonts w:cs="Times New Roman"/>
          <w:szCs w:val="24"/>
        </w:rPr>
        <w:tab/>
      </w:r>
      <w:r w:rsidRPr="00C76522">
        <w:rPr>
          <w:rFonts w:cs="Times New Roman"/>
          <w:szCs w:val="24"/>
        </w:rPr>
        <w:tab/>
      </w:r>
      <w:r w:rsidRPr="00C76522">
        <w:rPr>
          <w:rFonts w:eastAsia="Times New Roman" w:cs="Times New Roman"/>
          <w:szCs w:val="24"/>
        </w:rPr>
        <w:t>202</w:t>
      </w:r>
      <w:r w:rsidR="003E65AD">
        <w:rPr>
          <w:rFonts w:eastAsia="Times New Roman" w:cs="Times New Roman"/>
          <w:szCs w:val="24"/>
        </w:rPr>
        <w:t>4</w:t>
      </w:r>
    </w:p>
    <w:p w14:paraId="2CA3335F" w14:textId="77777777" w:rsidR="00C727F5" w:rsidRPr="00C76522" w:rsidRDefault="00C727F5" w:rsidP="00C76522">
      <w:pPr>
        <w:spacing w:after="0"/>
        <w:jc w:val="both"/>
        <w:rPr>
          <w:rFonts w:eastAsia="Times New Roman" w:cs="Times New Roman"/>
          <w:szCs w:val="24"/>
        </w:rPr>
      </w:pPr>
    </w:p>
    <w:p w14:paraId="0BF68C45" w14:textId="77777777" w:rsidR="00C727F5" w:rsidRPr="00C76522" w:rsidRDefault="00C727F5" w:rsidP="00C76522">
      <w:pPr>
        <w:spacing w:after="0"/>
        <w:jc w:val="both"/>
        <w:rPr>
          <w:rFonts w:eastAsia="Times New Roman" w:cs="Times New Roman"/>
          <w:szCs w:val="24"/>
        </w:rPr>
      </w:pPr>
      <w:r w:rsidRPr="00C76522">
        <w:rPr>
          <w:rFonts w:eastAsia="Times New Roman" w:cs="Times New Roman"/>
          <w:szCs w:val="24"/>
        </w:rPr>
        <w:lastRenderedPageBreak/>
        <w:t>(allkirjastatud digitaalselt)</w:t>
      </w:r>
    </w:p>
    <w:p w14:paraId="0C6FF4DB" w14:textId="2A8033E1" w:rsidR="00C727F5" w:rsidRPr="00C76522" w:rsidRDefault="00A53301" w:rsidP="00C76522">
      <w:pPr>
        <w:spacing w:after="0"/>
        <w:jc w:val="both"/>
        <w:rPr>
          <w:rFonts w:eastAsia="Times New Roman" w:cs="Times New Roman"/>
          <w:szCs w:val="24"/>
        </w:rPr>
      </w:pPr>
      <w:r w:rsidRPr="00C76522">
        <w:rPr>
          <w:rFonts w:eastAsia="Times New Roman" w:cs="Times New Roman"/>
          <w:i/>
          <w:iCs/>
          <w:szCs w:val="24"/>
        </w:rPr>
        <w:t>allkirjastaja nimi</w:t>
      </w:r>
    </w:p>
    <w:p w14:paraId="549560D4" w14:textId="799A7FE9" w:rsidR="00EC7C47" w:rsidRPr="00C76522" w:rsidRDefault="00123920" w:rsidP="00C76522">
      <w:pPr>
        <w:spacing w:after="0"/>
        <w:jc w:val="both"/>
        <w:rPr>
          <w:rFonts w:eastAsia="Times New Roman" w:cs="Times New Roman"/>
          <w:szCs w:val="24"/>
        </w:rPr>
      </w:pPr>
      <w:ins w:id="35" w:author="Mari Koik" w:date="2024-09-24T17:40:00Z">
        <w:r>
          <w:rPr>
            <w:rFonts w:eastAsia="Times New Roman" w:cs="Times New Roman"/>
            <w:szCs w:val="24"/>
          </w:rPr>
          <w:t>v</w:t>
        </w:r>
      </w:ins>
      <w:del w:id="36" w:author="Mari Koik" w:date="2024-09-24T17:40:00Z">
        <w:r w:rsidR="00C727F5" w:rsidRPr="00C76522" w:rsidDel="00123920">
          <w:rPr>
            <w:rFonts w:eastAsia="Times New Roman" w:cs="Times New Roman"/>
            <w:szCs w:val="24"/>
          </w:rPr>
          <w:delText>V</w:delText>
        </w:r>
      </w:del>
      <w:r w:rsidR="00C727F5" w:rsidRPr="00C76522">
        <w:rPr>
          <w:rFonts w:eastAsia="Times New Roman" w:cs="Times New Roman"/>
          <w:szCs w:val="24"/>
        </w:rPr>
        <w:t>alitsuse nõunik</w:t>
      </w:r>
    </w:p>
    <w:sectPr w:rsidR="00EC7C47" w:rsidRPr="00C76522" w:rsidSect="00EC5181">
      <w:headerReference w:type="default" r:id="rId15"/>
      <w:footerReference w:type="default" r:id="rId16"/>
      <w:pgSz w:w="11906" w:h="16838" w:code="9"/>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Piret Elenurm" w:date="2024-09-19T09:44:00Z" w:initials="PE">
    <w:p w14:paraId="4A98A7A6" w14:textId="77777777" w:rsidR="00BC6BD3" w:rsidRDefault="002965EC" w:rsidP="00BC6BD3">
      <w:pPr>
        <w:pStyle w:val="Kommentaaritekst"/>
      </w:pPr>
      <w:r>
        <w:rPr>
          <w:rStyle w:val="Kommentaariviide"/>
        </w:rPr>
        <w:annotationRef/>
      </w:r>
      <w:r w:rsidR="00BC6BD3">
        <w:t>Palume selgitada, kas võrguga sünkroniseerimise päev on siin tavapärasest erinevas tähenduses, et on peetud vajalikuks "käesoleva seaduse tähenduses" sättesse lisada.   (HÕNTE § 18 lg 6). Välistada tuleb ka see, et mõnes muus seaduses  võib olla sama asi väljendatud muu sõnastusega. Ühese tõlgenduse ja õigusruumi selguse mõttes on vajalik trafaretsus.  Kui teistes õigusaktides ei ole käsitletud võrguga sünkroniseerimise päeva, siis ei ole vaja väljendit siia säteesse lisada. Kui mõnes muus seaduses on käsitletud võrguga sünkroniseerimist, siis on vaja kaaluda, kas keskkonnatasude seaduses saab viidata sellele seadusele.</w:t>
      </w:r>
    </w:p>
  </w:comment>
  <w:comment w:id="8" w:author="Mari Koik" w:date="2024-09-24T15:45:00Z" w:initials="MK">
    <w:p w14:paraId="5EB73FA5" w14:textId="17E13B2A" w:rsidR="00CA48A9" w:rsidRDefault="003A562E" w:rsidP="00CA48A9">
      <w:pPr>
        <w:pStyle w:val="Kommentaaritekst"/>
      </w:pPr>
      <w:r>
        <w:rPr>
          <w:rStyle w:val="Kommentaariviide"/>
        </w:rPr>
        <w:annotationRef/>
      </w:r>
      <w:r w:rsidR="00CA48A9">
        <w:t>Kas nii võiks? Kas sain mõttest õigesti aru?</w:t>
      </w:r>
    </w:p>
  </w:comment>
  <w:comment w:id="16" w:author="Mari Koik" w:date="2024-09-24T15:47:00Z" w:initials="MK">
    <w:p w14:paraId="65717503" w14:textId="176145A8" w:rsidR="003A562E" w:rsidRDefault="003A562E" w:rsidP="003A562E">
      <w:pPr>
        <w:pStyle w:val="Kommentaaritekst"/>
      </w:pPr>
      <w:r>
        <w:rPr>
          <w:rStyle w:val="Kommentaariviide"/>
        </w:rPr>
        <w:annotationRef/>
      </w:r>
      <w:r>
        <w:t>Tühik ära</w:t>
      </w:r>
    </w:p>
  </w:comment>
  <w:comment w:id="18" w:author="Mari Koik" w:date="2024-09-25T08:05:00Z" w:initials="MK">
    <w:p w14:paraId="2EC439BB" w14:textId="77777777" w:rsidR="00CA48A9" w:rsidRDefault="00CA48A9" w:rsidP="00CA48A9">
      <w:pPr>
        <w:pStyle w:val="Kommentaaritekst"/>
      </w:pPr>
      <w:r>
        <w:rPr>
          <w:rStyle w:val="Kommentaariviide"/>
        </w:rPr>
        <w:annotationRef/>
      </w:r>
      <w:r>
        <w:t>1 tühik ära</w:t>
      </w:r>
    </w:p>
  </w:comment>
  <w:comment w:id="20" w:author="Mari Koik" w:date="2024-09-24T15:47:00Z" w:initials="MK">
    <w:p w14:paraId="561A0CC6" w14:textId="7FD59A25" w:rsidR="003A562E" w:rsidRDefault="003A562E" w:rsidP="003A562E">
      <w:pPr>
        <w:pStyle w:val="Kommentaaritekst"/>
      </w:pPr>
      <w:r>
        <w:rPr>
          <w:rStyle w:val="Kommentaariviide"/>
        </w:rPr>
        <w:annotationRef/>
      </w:r>
      <w:r>
        <w:t>Semikoolon, mitte punkt</w:t>
      </w:r>
    </w:p>
  </w:comment>
  <w:comment w:id="31" w:author="Mari Koik" w:date="2024-09-24T17:32:00Z" w:initials="MK">
    <w:p w14:paraId="7963C4B5" w14:textId="6EB4E9BF" w:rsidR="00475055" w:rsidRDefault="00475055" w:rsidP="00475055">
      <w:pPr>
        <w:pStyle w:val="Kommentaaritekst"/>
      </w:pPr>
      <w:r>
        <w:rPr>
          <w:rStyle w:val="Kommentaariviide"/>
        </w:rPr>
        <w:annotationRef/>
      </w:r>
      <w:r>
        <w:t>punkt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A98A7A6" w15:done="0"/>
  <w15:commentEx w15:paraId="5EB73FA5" w15:done="0"/>
  <w15:commentEx w15:paraId="65717503" w15:done="0"/>
  <w15:commentEx w15:paraId="2EC439BB" w15:done="0"/>
  <w15:commentEx w15:paraId="561A0CC6" w15:done="0"/>
  <w15:commentEx w15:paraId="7963C4B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9670E7" w16cex:dateUtc="2024-09-19T06:44:00Z"/>
  <w16cex:commentExtensible w16cex:durableId="2A9D5D2F" w16cex:dateUtc="2024-09-24T12:45:00Z"/>
  <w16cex:commentExtensible w16cex:durableId="2A9D5D78" w16cex:dateUtc="2024-09-24T12:47:00Z"/>
  <w16cex:commentExtensible w16cex:durableId="2A9E42C4" w16cex:dateUtc="2024-09-25T05:05:00Z"/>
  <w16cex:commentExtensible w16cex:durableId="2A9D5D9E" w16cex:dateUtc="2024-09-24T12:47:00Z"/>
  <w16cex:commentExtensible w16cex:durableId="2A9D7636" w16cex:dateUtc="2024-09-24T14: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98A7A6" w16cid:durableId="2A9670E7"/>
  <w16cid:commentId w16cid:paraId="5EB73FA5" w16cid:durableId="2A9D5D2F"/>
  <w16cid:commentId w16cid:paraId="65717503" w16cid:durableId="2A9D5D78"/>
  <w16cid:commentId w16cid:paraId="2EC439BB" w16cid:durableId="2A9E42C4"/>
  <w16cid:commentId w16cid:paraId="561A0CC6" w16cid:durableId="2A9D5D9E"/>
  <w16cid:commentId w16cid:paraId="7963C4B5" w16cid:durableId="2A9D763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C62B5" w14:textId="77777777" w:rsidR="00F62F15" w:rsidRDefault="00F62F15" w:rsidP="007F291C">
      <w:pPr>
        <w:spacing w:after="0"/>
      </w:pPr>
      <w:r>
        <w:separator/>
      </w:r>
    </w:p>
  </w:endnote>
  <w:endnote w:type="continuationSeparator" w:id="0">
    <w:p w14:paraId="25AE0C4F" w14:textId="77777777" w:rsidR="00F62F15" w:rsidRDefault="00F62F15" w:rsidP="007F291C">
      <w:pPr>
        <w:spacing w:after="0"/>
      </w:pPr>
      <w:r>
        <w:continuationSeparator/>
      </w:r>
    </w:p>
  </w:endnote>
  <w:endnote w:type="continuationNotice" w:id="1">
    <w:p w14:paraId="21B7CA1B" w14:textId="77777777" w:rsidR="00F62F15" w:rsidRDefault="00F62F1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82F92" w14:textId="77777777" w:rsidR="00E83B29" w:rsidRDefault="00E83B2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FD4AC" w14:textId="77777777" w:rsidR="00F62F15" w:rsidRDefault="00F62F15" w:rsidP="007F291C">
      <w:pPr>
        <w:spacing w:after="0"/>
      </w:pPr>
      <w:r>
        <w:separator/>
      </w:r>
    </w:p>
  </w:footnote>
  <w:footnote w:type="continuationSeparator" w:id="0">
    <w:p w14:paraId="4A3D8E36" w14:textId="77777777" w:rsidR="00F62F15" w:rsidRDefault="00F62F15" w:rsidP="007F291C">
      <w:pPr>
        <w:spacing w:after="0"/>
      </w:pPr>
      <w:r>
        <w:continuationSeparator/>
      </w:r>
    </w:p>
  </w:footnote>
  <w:footnote w:type="continuationNotice" w:id="1">
    <w:p w14:paraId="3C60ED00" w14:textId="77777777" w:rsidR="00F62F15" w:rsidRDefault="00F62F1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31ADB" w14:textId="77777777" w:rsidR="00E83B29" w:rsidRDefault="00E83B29">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E886278"/>
    <w:lvl w:ilvl="0">
      <w:start w:val="1"/>
      <w:numFmt w:val="decimal"/>
      <w:pStyle w:val="Peatkk"/>
      <w:suff w:val="nothing"/>
      <w:lvlText w:val="%1. peatükk"/>
      <w:lvlJc w:val="left"/>
      <w:pPr>
        <w:ind w:left="11767" w:hanging="3970"/>
      </w:pPr>
      <w:rPr>
        <w:rFonts w:ascii="Times New Roman" w:eastAsia="Times New Roman" w:hAnsi="Times New Roman" w:cs="Times New Roman"/>
        <w:b/>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Jaopealkiri"/>
      <w:suff w:val="nothing"/>
      <w:lvlText w:val="%2. jagu"/>
      <w:lvlJc w:val="left"/>
      <w:pPr>
        <w:ind w:left="4112"/>
      </w:pPr>
      <w:rPr>
        <w:rFonts w:ascii="Times New Roman" w:eastAsia="Times New Roman" w:hAnsi="Times New Roman" w:cs="Times New Roman"/>
        <w:b/>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Jaotisepealkiri"/>
      <w:suff w:val="nothing"/>
      <w:lvlText w:val="%3. jaotis"/>
      <w:lvlJc w:val="left"/>
      <w:rPr>
        <w:rFonts w:ascii="Times New Roman" w:eastAsia="Times New Roman" w:hAnsi="Times New Roman" w:cs="Tahoma" w:hint="default"/>
      </w:rPr>
    </w:lvl>
    <w:lvl w:ilvl="3">
      <w:start w:val="1"/>
      <w:numFmt w:val="decimal"/>
      <w:pStyle w:val="Alljaotisepealkiri"/>
      <w:suff w:val="space"/>
      <w:lvlText w:val="%4."/>
      <w:lvlJc w:val="left"/>
      <w:rPr>
        <w:rFonts w:cs="Times New Roman" w:hint="default"/>
      </w:rPr>
    </w:lvl>
    <w:lvl w:ilvl="4">
      <w:start w:val="1"/>
      <w:numFmt w:val="decimal"/>
      <w:lvlRestart w:val="0"/>
      <w:pStyle w:val="Paragrahvipealkirinummerdatud"/>
      <w:suff w:val="space"/>
      <w:lvlText w:val="§ %5."/>
      <w:lvlJc w:val="left"/>
      <w:pPr>
        <w:ind w:left="283"/>
      </w:pPr>
      <w:rPr>
        <w:rFonts w:ascii="Times New Roman" w:eastAsia="Times New Roman" w:hAnsi="Times New Roman" w:cs="Times New Roman" w:hint="default"/>
        <w:b/>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Lige"/>
      <w:suff w:val="space"/>
      <w:lvlText w:val="(%6)"/>
      <w:lvlJc w:val="left"/>
      <w:rPr>
        <w:rFonts w:cs="Times New Roman" w:hint="default"/>
        <w:b w:val="0"/>
      </w:rPr>
    </w:lvl>
    <w:lvl w:ilvl="6">
      <w:start w:val="1"/>
      <w:numFmt w:val="decimal"/>
      <w:pStyle w:val="punkt"/>
      <w:suff w:val="space"/>
      <w:lvlText w:val="%7)"/>
      <w:lvlJc w:val="left"/>
      <w:rPr>
        <w:rFonts w:cs="Times New Roman" w:hint="default"/>
        <w:b/>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1" w15:restartNumberingAfterBreak="0">
    <w:nsid w:val="01D57986"/>
    <w:multiLevelType w:val="hybridMultilevel"/>
    <w:tmpl w:val="D79036DC"/>
    <w:lvl w:ilvl="0" w:tplc="04EE5AD6">
      <w:start w:val="1"/>
      <w:numFmt w:val="decimal"/>
      <w:lvlText w:val="%1."/>
      <w:lvlJc w:val="left"/>
      <w:pPr>
        <w:ind w:left="720" w:hanging="360"/>
      </w:pPr>
    </w:lvl>
    <w:lvl w:ilvl="1" w:tplc="4C109136">
      <w:start w:val="1"/>
      <w:numFmt w:val="lowerLetter"/>
      <w:lvlText w:val="%2."/>
      <w:lvlJc w:val="left"/>
      <w:pPr>
        <w:ind w:left="1440" w:hanging="360"/>
      </w:pPr>
    </w:lvl>
    <w:lvl w:ilvl="2" w:tplc="3990BE84">
      <w:start w:val="1"/>
      <w:numFmt w:val="lowerRoman"/>
      <w:lvlText w:val="%3."/>
      <w:lvlJc w:val="right"/>
      <w:pPr>
        <w:ind w:left="2160" w:hanging="180"/>
      </w:pPr>
    </w:lvl>
    <w:lvl w:ilvl="3" w:tplc="838C31E0">
      <w:start w:val="1"/>
      <w:numFmt w:val="decimal"/>
      <w:lvlText w:val="%4."/>
      <w:lvlJc w:val="left"/>
      <w:pPr>
        <w:ind w:left="2880" w:hanging="360"/>
      </w:pPr>
    </w:lvl>
    <w:lvl w:ilvl="4" w:tplc="D4BCBAB0">
      <w:start w:val="1"/>
      <w:numFmt w:val="lowerLetter"/>
      <w:lvlText w:val="%5."/>
      <w:lvlJc w:val="left"/>
      <w:pPr>
        <w:ind w:left="3600" w:hanging="360"/>
      </w:pPr>
    </w:lvl>
    <w:lvl w:ilvl="5" w:tplc="8A402074">
      <w:start w:val="1"/>
      <w:numFmt w:val="lowerRoman"/>
      <w:lvlText w:val="%6."/>
      <w:lvlJc w:val="right"/>
      <w:pPr>
        <w:ind w:left="4320" w:hanging="180"/>
      </w:pPr>
    </w:lvl>
    <w:lvl w:ilvl="6" w:tplc="69CEA2D4">
      <w:start w:val="1"/>
      <w:numFmt w:val="decimal"/>
      <w:lvlText w:val="%7."/>
      <w:lvlJc w:val="left"/>
      <w:pPr>
        <w:ind w:left="5040" w:hanging="360"/>
      </w:pPr>
    </w:lvl>
    <w:lvl w:ilvl="7" w:tplc="1B3C1BA2">
      <w:start w:val="1"/>
      <w:numFmt w:val="lowerLetter"/>
      <w:lvlText w:val="%8."/>
      <w:lvlJc w:val="left"/>
      <w:pPr>
        <w:ind w:left="5760" w:hanging="360"/>
      </w:pPr>
    </w:lvl>
    <w:lvl w:ilvl="8" w:tplc="689A4910">
      <w:start w:val="1"/>
      <w:numFmt w:val="lowerRoman"/>
      <w:lvlText w:val="%9."/>
      <w:lvlJc w:val="right"/>
      <w:pPr>
        <w:ind w:left="6480" w:hanging="180"/>
      </w:pPr>
    </w:lvl>
  </w:abstractNum>
  <w:abstractNum w:abstractNumId="2" w15:restartNumberingAfterBreak="0">
    <w:nsid w:val="02ED6C09"/>
    <w:multiLevelType w:val="hybridMultilevel"/>
    <w:tmpl w:val="1FB6DC4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5F11AED"/>
    <w:multiLevelType w:val="hybridMultilevel"/>
    <w:tmpl w:val="0B82CAAE"/>
    <w:lvl w:ilvl="0" w:tplc="6A70D864">
      <w:start w:val="5"/>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670372D"/>
    <w:multiLevelType w:val="hybridMultilevel"/>
    <w:tmpl w:val="F6D26422"/>
    <w:lvl w:ilvl="0" w:tplc="036A408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674437F"/>
    <w:multiLevelType w:val="hybridMultilevel"/>
    <w:tmpl w:val="48A44A60"/>
    <w:lvl w:ilvl="0" w:tplc="CB90EF12">
      <w:start w:val="1"/>
      <w:numFmt w:val="decimal"/>
      <w:lvlText w:val="%1)"/>
      <w:lvlJc w:val="left"/>
      <w:pPr>
        <w:ind w:left="1080" w:hanging="360"/>
      </w:pPr>
      <w:rPr>
        <w:rFonts w:ascii="Times New Roman" w:eastAsia="Times New Roman" w:hAnsi="Times New Roman" w:cs="Times New Roman"/>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6" w15:restartNumberingAfterBreak="0">
    <w:nsid w:val="09AC39BD"/>
    <w:multiLevelType w:val="hybridMultilevel"/>
    <w:tmpl w:val="F5C637AA"/>
    <w:lvl w:ilvl="0" w:tplc="F4D8BE2A">
      <w:start w:val="1"/>
      <w:numFmt w:val="decimal"/>
      <w:lvlText w:val="%1)"/>
      <w:lvlJc w:val="left"/>
      <w:pPr>
        <w:ind w:left="1080" w:hanging="360"/>
      </w:pPr>
      <w:rPr>
        <w:rFonts w:ascii="Times New Roman" w:eastAsia="Times New Roman" w:hAnsi="Times New Roman" w:cs="Times New Roman"/>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7" w15:restartNumberingAfterBreak="0">
    <w:nsid w:val="0BAB5C67"/>
    <w:multiLevelType w:val="hybridMultilevel"/>
    <w:tmpl w:val="3C34EE30"/>
    <w:lvl w:ilvl="0" w:tplc="0425000F">
      <w:start w:val="1"/>
      <w:numFmt w:val="decimal"/>
      <w:lvlText w:val="%1."/>
      <w:lvlJc w:val="left"/>
      <w:pPr>
        <w:ind w:left="3600" w:hanging="360"/>
      </w:pPr>
    </w:lvl>
    <w:lvl w:ilvl="1" w:tplc="04250019" w:tentative="1">
      <w:start w:val="1"/>
      <w:numFmt w:val="lowerLetter"/>
      <w:lvlText w:val="%2."/>
      <w:lvlJc w:val="left"/>
      <w:pPr>
        <w:ind w:left="4320" w:hanging="360"/>
      </w:pPr>
    </w:lvl>
    <w:lvl w:ilvl="2" w:tplc="0425001B" w:tentative="1">
      <w:start w:val="1"/>
      <w:numFmt w:val="lowerRoman"/>
      <w:lvlText w:val="%3."/>
      <w:lvlJc w:val="right"/>
      <w:pPr>
        <w:ind w:left="5040" w:hanging="180"/>
      </w:pPr>
    </w:lvl>
    <w:lvl w:ilvl="3" w:tplc="0425000F" w:tentative="1">
      <w:start w:val="1"/>
      <w:numFmt w:val="decimal"/>
      <w:lvlText w:val="%4."/>
      <w:lvlJc w:val="left"/>
      <w:pPr>
        <w:ind w:left="5760" w:hanging="360"/>
      </w:pPr>
    </w:lvl>
    <w:lvl w:ilvl="4" w:tplc="04250019" w:tentative="1">
      <w:start w:val="1"/>
      <w:numFmt w:val="lowerLetter"/>
      <w:lvlText w:val="%5."/>
      <w:lvlJc w:val="left"/>
      <w:pPr>
        <w:ind w:left="6480" w:hanging="360"/>
      </w:pPr>
    </w:lvl>
    <w:lvl w:ilvl="5" w:tplc="0425001B" w:tentative="1">
      <w:start w:val="1"/>
      <w:numFmt w:val="lowerRoman"/>
      <w:lvlText w:val="%6."/>
      <w:lvlJc w:val="right"/>
      <w:pPr>
        <w:ind w:left="7200" w:hanging="180"/>
      </w:pPr>
    </w:lvl>
    <w:lvl w:ilvl="6" w:tplc="0425000F" w:tentative="1">
      <w:start w:val="1"/>
      <w:numFmt w:val="decimal"/>
      <w:lvlText w:val="%7."/>
      <w:lvlJc w:val="left"/>
      <w:pPr>
        <w:ind w:left="7920" w:hanging="360"/>
      </w:pPr>
    </w:lvl>
    <w:lvl w:ilvl="7" w:tplc="04250019" w:tentative="1">
      <w:start w:val="1"/>
      <w:numFmt w:val="lowerLetter"/>
      <w:lvlText w:val="%8."/>
      <w:lvlJc w:val="left"/>
      <w:pPr>
        <w:ind w:left="8640" w:hanging="360"/>
      </w:pPr>
    </w:lvl>
    <w:lvl w:ilvl="8" w:tplc="0425001B" w:tentative="1">
      <w:start w:val="1"/>
      <w:numFmt w:val="lowerRoman"/>
      <w:lvlText w:val="%9."/>
      <w:lvlJc w:val="right"/>
      <w:pPr>
        <w:ind w:left="9360" w:hanging="180"/>
      </w:pPr>
    </w:lvl>
  </w:abstractNum>
  <w:abstractNum w:abstractNumId="8" w15:restartNumberingAfterBreak="0">
    <w:nsid w:val="0D26202D"/>
    <w:multiLevelType w:val="hybridMultilevel"/>
    <w:tmpl w:val="3344326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0D547ACB"/>
    <w:multiLevelType w:val="hybridMultilevel"/>
    <w:tmpl w:val="90F81312"/>
    <w:lvl w:ilvl="0" w:tplc="DF52E7A4">
      <w:start w:val="1"/>
      <w:numFmt w:val="decimal"/>
      <w:lvlText w:val="%1."/>
      <w:lvlJc w:val="left"/>
      <w:pPr>
        <w:ind w:left="720" w:hanging="360"/>
      </w:pPr>
      <w:rPr>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0EAC7DFD"/>
    <w:multiLevelType w:val="hybridMultilevel"/>
    <w:tmpl w:val="A676761C"/>
    <w:lvl w:ilvl="0" w:tplc="C3D4257E">
      <w:start w:val="1"/>
      <w:numFmt w:val="decimal"/>
      <w:lvlText w:val="%1)"/>
      <w:lvlJc w:val="left"/>
      <w:pPr>
        <w:ind w:left="720" w:hanging="360"/>
      </w:pPr>
      <w:rPr>
        <w:rFonts w:eastAsiaTheme="minorHAnsi" w:cstheme="minorBid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09E3774"/>
    <w:multiLevelType w:val="hybridMultilevel"/>
    <w:tmpl w:val="E3F49EA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26860E2"/>
    <w:multiLevelType w:val="hybridMultilevel"/>
    <w:tmpl w:val="F71440D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2796200"/>
    <w:multiLevelType w:val="hybridMultilevel"/>
    <w:tmpl w:val="926E05F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74A1C0C"/>
    <w:multiLevelType w:val="hybridMultilevel"/>
    <w:tmpl w:val="48C2C3F6"/>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190635EC"/>
    <w:multiLevelType w:val="hybridMultilevel"/>
    <w:tmpl w:val="7506FAD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1B4E3265"/>
    <w:multiLevelType w:val="hybridMultilevel"/>
    <w:tmpl w:val="CBAC18AA"/>
    <w:lvl w:ilvl="0" w:tplc="CD7EF18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1D4224B1"/>
    <w:multiLevelType w:val="hybridMultilevel"/>
    <w:tmpl w:val="847CFCD6"/>
    <w:lvl w:ilvl="0" w:tplc="04250011">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8" w15:restartNumberingAfterBreak="0">
    <w:nsid w:val="1E280A2A"/>
    <w:multiLevelType w:val="hybridMultilevel"/>
    <w:tmpl w:val="625E0E9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0C0296E"/>
    <w:multiLevelType w:val="hybridMultilevel"/>
    <w:tmpl w:val="4E2A0E3E"/>
    <w:lvl w:ilvl="0" w:tplc="A8AE9652">
      <w:start w:val="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2216633B"/>
    <w:multiLevelType w:val="hybridMultilevel"/>
    <w:tmpl w:val="2E54B43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1" w15:restartNumberingAfterBreak="0">
    <w:nsid w:val="2288674F"/>
    <w:multiLevelType w:val="hybridMultilevel"/>
    <w:tmpl w:val="E070D406"/>
    <w:lvl w:ilvl="0" w:tplc="C748C9A8">
      <w:start w:val="5"/>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24C00866"/>
    <w:multiLevelType w:val="hybridMultilevel"/>
    <w:tmpl w:val="F0020104"/>
    <w:lvl w:ilvl="0" w:tplc="7C983894">
      <w:start w:val="1"/>
      <w:numFmt w:val="decimal"/>
      <w:lvlText w:val="%1)"/>
      <w:lvlJc w:val="left"/>
      <w:pPr>
        <w:ind w:left="780" w:hanging="42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27C748A3"/>
    <w:multiLevelType w:val="hybridMultilevel"/>
    <w:tmpl w:val="8E14206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375F6DA1"/>
    <w:multiLevelType w:val="hybridMultilevel"/>
    <w:tmpl w:val="80AA6F14"/>
    <w:lvl w:ilvl="0" w:tplc="3C00232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B916610"/>
    <w:multiLevelType w:val="hybridMultilevel"/>
    <w:tmpl w:val="48F4090E"/>
    <w:lvl w:ilvl="0" w:tplc="F7C2904C">
      <w:start w:val="1"/>
      <w:numFmt w:val="decimal"/>
      <w:lvlText w:val="%1)"/>
      <w:lvlJc w:val="left"/>
      <w:pPr>
        <w:ind w:left="720" w:hanging="360"/>
      </w:pPr>
      <w:rPr>
        <w:rFonts w:eastAsia="Arial Unicode MS" w:hint="default"/>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3EA62D1A"/>
    <w:multiLevelType w:val="hybridMultilevel"/>
    <w:tmpl w:val="FD6E13F4"/>
    <w:lvl w:ilvl="0" w:tplc="F176CB38">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7" w15:restartNumberingAfterBreak="0">
    <w:nsid w:val="43432E83"/>
    <w:multiLevelType w:val="hybridMultilevel"/>
    <w:tmpl w:val="DC089B9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455A4991"/>
    <w:multiLevelType w:val="hybridMultilevel"/>
    <w:tmpl w:val="E508EABA"/>
    <w:lvl w:ilvl="0" w:tplc="690C64C0">
      <w:start w:val="1"/>
      <w:numFmt w:val="decimal"/>
      <w:lvlText w:val="%1)"/>
      <w:lvlJc w:val="left"/>
      <w:pPr>
        <w:ind w:left="1080" w:hanging="360"/>
      </w:pPr>
      <w:rPr>
        <w:rFonts w:ascii="Times New Roman" w:eastAsia="Times New Roman" w:hAnsi="Times New Roman" w:cs="Times New Roman"/>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9" w15:restartNumberingAfterBreak="0">
    <w:nsid w:val="45D42ACC"/>
    <w:multiLevelType w:val="hybridMultilevel"/>
    <w:tmpl w:val="AB50BFD0"/>
    <w:lvl w:ilvl="0" w:tplc="65B68A6A">
      <w:start w:val="1"/>
      <w:numFmt w:val="decimal"/>
      <w:lvlText w:val="(%1)"/>
      <w:lvlJc w:val="left"/>
      <w:pPr>
        <w:ind w:left="405" w:hanging="360"/>
      </w:pPr>
      <w:rPr>
        <w:rFonts w:hint="default"/>
      </w:rPr>
    </w:lvl>
    <w:lvl w:ilvl="1" w:tplc="04250019" w:tentative="1">
      <w:start w:val="1"/>
      <w:numFmt w:val="lowerLetter"/>
      <w:lvlText w:val="%2."/>
      <w:lvlJc w:val="left"/>
      <w:pPr>
        <w:ind w:left="1125" w:hanging="360"/>
      </w:pPr>
    </w:lvl>
    <w:lvl w:ilvl="2" w:tplc="0425001B" w:tentative="1">
      <w:start w:val="1"/>
      <w:numFmt w:val="lowerRoman"/>
      <w:lvlText w:val="%3."/>
      <w:lvlJc w:val="right"/>
      <w:pPr>
        <w:ind w:left="1845" w:hanging="180"/>
      </w:pPr>
    </w:lvl>
    <w:lvl w:ilvl="3" w:tplc="0425000F" w:tentative="1">
      <w:start w:val="1"/>
      <w:numFmt w:val="decimal"/>
      <w:lvlText w:val="%4."/>
      <w:lvlJc w:val="left"/>
      <w:pPr>
        <w:ind w:left="2565" w:hanging="360"/>
      </w:pPr>
    </w:lvl>
    <w:lvl w:ilvl="4" w:tplc="04250019" w:tentative="1">
      <w:start w:val="1"/>
      <w:numFmt w:val="lowerLetter"/>
      <w:lvlText w:val="%5."/>
      <w:lvlJc w:val="left"/>
      <w:pPr>
        <w:ind w:left="3285" w:hanging="360"/>
      </w:pPr>
    </w:lvl>
    <w:lvl w:ilvl="5" w:tplc="0425001B" w:tentative="1">
      <w:start w:val="1"/>
      <w:numFmt w:val="lowerRoman"/>
      <w:lvlText w:val="%6."/>
      <w:lvlJc w:val="right"/>
      <w:pPr>
        <w:ind w:left="4005" w:hanging="180"/>
      </w:pPr>
    </w:lvl>
    <w:lvl w:ilvl="6" w:tplc="0425000F" w:tentative="1">
      <w:start w:val="1"/>
      <w:numFmt w:val="decimal"/>
      <w:lvlText w:val="%7."/>
      <w:lvlJc w:val="left"/>
      <w:pPr>
        <w:ind w:left="4725" w:hanging="360"/>
      </w:pPr>
    </w:lvl>
    <w:lvl w:ilvl="7" w:tplc="04250019" w:tentative="1">
      <w:start w:val="1"/>
      <w:numFmt w:val="lowerLetter"/>
      <w:lvlText w:val="%8."/>
      <w:lvlJc w:val="left"/>
      <w:pPr>
        <w:ind w:left="5445" w:hanging="360"/>
      </w:pPr>
    </w:lvl>
    <w:lvl w:ilvl="8" w:tplc="0425001B" w:tentative="1">
      <w:start w:val="1"/>
      <w:numFmt w:val="lowerRoman"/>
      <w:lvlText w:val="%9."/>
      <w:lvlJc w:val="right"/>
      <w:pPr>
        <w:ind w:left="6165" w:hanging="180"/>
      </w:pPr>
    </w:lvl>
  </w:abstractNum>
  <w:abstractNum w:abstractNumId="30" w15:restartNumberingAfterBreak="0">
    <w:nsid w:val="499C2CE5"/>
    <w:multiLevelType w:val="hybridMultilevel"/>
    <w:tmpl w:val="DC089B9E"/>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1" w15:restartNumberingAfterBreak="0">
    <w:nsid w:val="4A206CAF"/>
    <w:multiLevelType w:val="hybridMultilevel"/>
    <w:tmpl w:val="11AC655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4B3D19DA"/>
    <w:multiLevelType w:val="hybridMultilevel"/>
    <w:tmpl w:val="3BF0BD8A"/>
    <w:lvl w:ilvl="0" w:tplc="8DDEFF20">
      <w:start w:val="5"/>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50DD73BF"/>
    <w:multiLevelType w:val="hybridMultilevel"/>
    <w:tmpl w:val="7804C222"/>
    <w:lvl w:ilvl="0" w:tplc="30C459C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5AC33485"/>
    <w:multiLevelType w:val="hybridMultilevel"/>
    <w:tmpl w:val="9C2CD0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B1920DE"/>
    <w:multiLevelType w:val="hybridMultilevel"/>
    <w:tmpl w:val="B61843E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6043463D"/>
    <w:multiLevelType w:val="hybridMultilevel"/>
    <w:tmpl w:val="EC783D8A"/>
    <w:lvl w:ilvl="0" w:tplc="0425000F">
      <w:start w:val="1"/>
      <w:numFmt w:val="decimal"/>
      <w:lvlText w:val="%1."/>
      <w:lvlJc w:val="left"/>
      <w:pPr>
        <w:ind w:left="3600" w:hanging="360"/>
      </w:pPr>
    </w:lvl>
    <w:lvl w:ilvl="1" w:tplc="04250019" w:tentative="1">
      <w:start w:val="1"/>
      <w:numFmt w:val="lowerLetter"/>
      <w:lvlText w:val="%2."/>
      <w:lvlJc w:val="left"/>
      <w:pPr>
        <w:ind w:left="4320" w:hanging="360"/>
      </w:pPr>
    </w:lvl>
    <w:lvl w:ilvl="2" w:tplc="0425001B" w:tentative="1">
      <w:start w:val="1"/>
      <w:numFmt w:val="lowerRoman"/>
      <w:lvlText w:val="%3."/>
      <w:lvlJc w:val="right"/>
      <w:pPr>
        <w:ind w:left="5040" w:hanging="180"/>
      </w:pPr>
    </w:lvl>
    <w:lvl w:ilvl="3" w:tplc="0425000F" w:tentative="1">
      <w:start w:val="1"/>
      <w:numFmt w:val="decimal"/>
      <w:lvlText w:val="%4."/>
      <w:lvlJc w:val="left"/>
      <w:pPr>
        <w:ind w:left="5760" w:hanging="360"/>
      </w:pPr>
    </w:lvl>
    <w:lvl w:ilvl="4" w:tplc="04250019" w:tentative="1">
      <w:start w:val="1"/>
      <w:numFmt w:val="lowerLetter"/>
      <w:lvlText w:val="%5."/>
      <w:lvlJc w:val="left"/>
      <w:pPr>
        <w:ind w:left="6480" w:hanging="360"/>
      </w:pPr>
    </w:lvl>
    <w:lvl w:ilvl="5" w:tplc="0425001B" w:tentative="1">
      <w:start w:val="1"/>
      <w:numFmt w:val="lowerRoman"/>
      <w:lvlText w:val="%6."/>
      <w:lvlJc w:val="right"/>
      <w:pPr>
        <w:ind w:left="7200" w:hanging="180"/>
      </w:pPr>
    </w:lvl>
    <w:lvl w:ilvl="6" w:tplc="0425000F" w:tentative="1">
      <w:start w:val="1"/>
      <w:numFmt w:val="decimal"/>
      <w:lvlText w:val="%7."/>
      <w:lvlJc w:val="left"/>
      <w:pPr>
        <w:ind w:left="7920" w:hanging="360"/>
      </w:pPr>
    </w:lvl>
    <w:lvl w:ilvl="7" w:tplc="04250019" w:tentative="1">
      <w:start w:val="1"/>
      <w:numFmt w:val="lowerLetter"/>
      <w:lvlText w:val="%8."/>
      <w:lvlJc w:val="left"/>
      <w:pPr>
        <w:ind w:left="8640" w:hanging="360"/>
      </w:pPr>
    </w:lvl>
    <w:lvl w:ilvl="8" w:tplc="0425001B" w:tentative="1">
      <w:start w:val="1"/>
      <w:numFmt w:val="lowerRoman"/>
      <w:lvlText w:val="%9."/>
      <w:lvlJc w:val="right"/>
      <w:pPr>
        <w:ind w:left="9360" w:hanging="180"/>
      </w:pPr>
    </w:lvl>
  </w:abstractNum>
  <w:abstractNum w:abstractNumId="37" w15:restartNumberingAfterBreak="0">
    <w:nsid w:val="63186114"/>
    <w:multiLevelType w:val="hybridMultilevel"/>
    <w:tmpl w:val="8800D662"/>
    <w:lvl w:ilvl="0" w:tplc="4B601E52">
      <w:start w:val="5"/>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640436B2"/>
    <w:multiLevelType w:val="hybridMultilevel"/>
    <w:tmpl w:val="1F729FD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64224673"/>
    <w:multiLevelType w:val="hybridMultilevel"/>
    <w:tmpl w:val="3B94F9D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674D501E"/>
    <w:multiLevelType w:val="hybridMultilevel"/>
    <w:tmpl w:val="A1ACB6CC"/>
    <w:lvl w:ilvl="0" w:tplc="31FAAE00">
      <w:start w:val="19"/>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67D11D58"/>
    <w:multiLevelType w:val="hybridMultilevel"/>
    <w:tmpl w:val="F0385E9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68F25151"/>
    <w:multiLevelType w:val="hybridMultilevel"/>
    <w:tmpl w:val="3C34287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698B4391"/>
    <w:multiLevelType w:val="hybridMultilevel"/>
    <w:tmpl w:val="CAAEF8CC"/>
    <w:lvl w:ilvl="0" w:tplc="0425000F">
      <w:start w:val="1"/>
      <w:numFmt w:val="decimal"/>
      <w:lvlText w:val="%1."/>
      <w:lvlJc w:val="left"/>
      <w:pPr>
        <w:ind w:left="3600" w:hanging="360"/>
      </w:pPr>
    </w:lvl>
    <w:lvl w:ilvl="1" w:tplc="04250019" w:tentative="1">
      <w:start w:val="1"/>
      <w:numFmt w:val="lowerLetter"/>
      <w:lvlText w:val="%2."/>
      <w:lvlJc w:val="left"/>
      <w:pPr>
        <w:ind w:left="4320" w:hanging="360"/>
      </w:pPr>
    </w:lvl>
    <w:lvl w:ilvl="2" w:tplc="0425001B" w:tentative="1">
      <w:start w:val="1"/>
      <w:numFmt w:val="lowerRoman"/>
      <w:lvlText w:val="%3."/>
      <w:lvlJc w:val="right"/>
      <w:pPr>
        <w:ind w:left="5040" w:hanging="180"/>
      </w:pPr>
    </w:lvl>
    <w:lvl w:ilvl="3" w:tplc="0425000F" w:tentative="1">
      <w:start w:val="1"/>
      <w:numFmt w:val="decimal"/>
      <w:lvlText w:val="%4."/>
      <w:lvlJc w:val="left"/>
      <w:pPr>
        <w:ind w:left="5760" w:hanging="360"/>
      </w:pPr>
    </w:lvl>
    <w:lvl w:ilvl="4" w:tplc="04250019" w:tentative="1">
      <w:start w:val="1"/>
      <w:numFmt w:val="lowerLetter"/>
      <w:lvlText w:val="%5."/>
      <w:lvlJc w:val="left"/>
      <w:pPr>
        <w:ind w:left="6480" w:hanging="360"/>
      </w:pPr>
    </w:lvl>
    <w:lvl w:ilvl="5" w:tplc="0425001B" w:tentative="1">
      <w:start w:val="1"/>
      <w:numFmt w:val="lowerRoman"/>
      <w:lvlText w:val="%6."/>
      <w:lvlJc w:val="right"/>
      <w:pPr>
        <w:ind w:left="7200" w:hanging="180"/>
      </w:pPr>
    </w:lvl>
    <w:lvl w:ilvl="6" w:tplc="0425000F" w:tentative="1">
      <w:start w:val="1"/>
      <w:numFmt w:val="decimal"/>
      <w:lvlText w:val="%7."/>
      <w:lvlJc w:val="left"/>
      <w:pPr>
        <w:ind w:left="7920" w:hanging="360"/>
      </w:pPr>
    </w:lvl>
    <w:lvl w:ilvl="7" w:tplc="04250019" w:tentative="1">
      <w:start w:val="1"/>
      <w:numFmt w:val="lowerLetter"/>
      <w:lvlText w:val="%8."/>
      <w:lvlJc w:val="left"/>
      <w:pPr>
        <w:ind w:left="8640" w:hanging="360"/>
      </w:pPr>
    </w:lvl>
    <w:lvl w:ilvl="8" w:tplc="0425001B" w:tentative="1">
      <w:start w:val="1"/>
      <w:numFmt w:val="lowerRoman"/>
      <w:lvlText w:val="%9."/>
      <w:lvlJc w:val="right"/>
      <w:pPr>
        <w:ind w:left="9360" w:hanging="180"/>
      </w:pPr>
    </w:lvl>
  </w:abstractNum>
  <w:abstractNum w:abstractNumId="44" w15:restartNumberingAfterBreak="0">
    <w:nsid w:val="74CA29E3"/>
    <w:multiLevelType w:val="hybridMultilevel"/>
    <w:tmpl w:val="6E46E27E"/>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45" w15:restartNumberingAfterBreak="0">
    <w:nsid w:val="77721E18"/>
    <w:multiLevelType w:val="hybridMultilevel"/>
    <w:tmpl w:val="C562DF94"/>
    <w:lvl w:ilvl="0" w:tplc="9B6AB68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790A3790"/>
    <w:multiLevelType w:val="hybridMultilevel"/>
    <w:tmpl w:val="AB50BFD0"/>
    <w:lvl w:ilvl="0" w:tplc="65B68A6A">
      <w:start w:val="1"/>
      <w:numFmt w:val="decimal"/>
      <w:lvlText w:val="(%1)"/>
      <w:lvlJc w:val="left"/>
      <w:pPr>
        <w:ind w:left="405" w:hanging="360"/>
      </w:pPr>
      <w:rPr>
        <w:rFonts w:hint="default"/>
      </w:rPr>
    </w:lvl>
    <w:lvl w:ilvl="1" w:tplc="04250019" w:tentative="1">
      <w:start w:val="1"/>
      <w:numFmt w:val="lowerLetter"/>
      <w:lvlText w:val="%2."/>
      <w:lvlJc w:val="left"/>
      <w:pPr>
        <w:ind w:left="1125" w:hanging="360"/>
      </w:pPr>
    </w:lvl>
    <w:lvl w:ilvl="2" w:tplc="0425001B" w:tentative="1">
      <w:start w:val="1"/>
      <w:numFmt w:val="lowerRoman"/>
      <w:lvlText w:val="%3."/>
      <w:lvlJc w:val="right"/>
      <w:pPr>
        <w:ind w:left="1845" w:hanging="180"/>
      </w:pPr>
    </w:lvl>
    <w:lvl w:ilvl="3" w:tplc="0425000F" w:tentative="1">
      <w:start w:val="1"/>
      <w:numFmt w:val="decimal"/>
      <w:lvlText w:val="%4."/>
      <w:lvlJc w:val="left"/>
      <w:pPr>
        <w:ind w:left="2565" w:hanging="360"/>
      </w:pPr>
    </w:lvl>
    <w:lvl w:ilvl="4" w:tplc="04250019" w:tentative="1">
      <w:start w:val="1"/>
      <w:numFmt w:val="lowerLetter"/>
      <w:lvlText w:val="%5."/>
      <w:lvlJc w:val="left"/>
      <w:pPr>
        <w:ind w:left="3285" w:hanging="360"/>
      </w:pPr>
    </w:lvl>
    <w:lvl w:ilvl="5" w:tplc="0425001B" w:tentative="1">
      <w:start w:val="1"/>
      <w:numFmt w:val="lowerRoman"/>
      <w:lvlText w:val="%6."/>
      <w:lvlJc w:val="right"/>
      <w:pPr>
        <w:ind w:left="4005" w:hanging="180"/>
      </w:pPr>
    </w:lvl>
    <w:lvl w:ilvl="6" w:tplc="0425000F" w:tentative="1">
      <w:start w:val="1"/>
      <w:numFmt w:val="decimal"/>
      <w:lvlText w:val="%7."/>
      <w:lvlJc w:val="left"/>
      <w:pPr>
        <w:ind w:left="4725" w:hanging="360"/>
      </w:pPr>
    </w:lvl>
    <w:lvl w:ilvl="7" w:tplc="04250019" w:tentative="1">
      <w:start w:val="1"/>
      <w:numFmt w:val="lowerLetter"/>
      <w:lvlText w:val="%8."/>
      <w:lvlJc w:val="left"/>
      <w:pPr>
        <w:ind w:left="5445" w:hanging="360"/>
      </w:pPr>
    </w:lvl>
    <w:lvl w:ilvl="8" w:tplc="0425001B" w:tentative="1">
      <w:start w:val="1"/>
      <w:numFmt w:val="lowerRoman"/>
      <w:lvlText w:val="%9."/>
      <w:lvlJc w:val="right"/>
      <w:pPr>
        <w:ind w:left="6165" w:hanging="180"/>
      </w:pPr>
    </w:lvl>
  </w:abstractNum>
  <w:abstractNum w:abstractNumId="47" w15:restartNumberingAfterBreak="0">
    <w:nsid w:val="7AB543C6"/>
    <w:multiLevelType w:val="hybridMultilevel"/>
    <w:tmpl w:val="056EAB38"/>
    <w:lvl w:ilvl="0" w:tplc="901E3E9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8" w15:restartNumberingAfterBreak="0">
    <w:nsid w:val="7D753B5B"/>
    <w:multiLevelType w:val="hybridMultilevel"/>
    <w:tmpl w:val="5C523390"/>
    <w:lvl w:ilvl="0" w:tplc="08505A08">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00817039">
    <w:abstractNumId w:val="37"/>
  </w:num>
  <w:num w:numId="2" w16cid:durableId="719014487">
    <w:abstractNumId w:val="32"/>
  </w:num>
  <w:num w:numId="3" w16cid:durableId="111559054">
    <w:abstractNumId w:val="21"/>
  </w:num>
  <w:num w:numId="4" w16cid:durableId="1655911100">
    <w:abstractNumId w:val="29"/>
  </w:num>
  <w:num w:numId="5" w16cid:durableId="2067487606">
    <w:abstractNumId w:val="27"/>
  </w:num>
  <w:num w:numId="6" w16cid:durableId="70865225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95722380">
    <w:abstractNumId w:val="9"/>
  </w:num>
  <w:num w:numId="8" w16cid:durableId="1104303619">
    <w:abstractNumId w:val="44"/>
  </w:num>
  <w:num w:numId="9" w16cid:durableId="923994706">
    <w:abstractNumId w:val="7"/>
  </w:num>
  <w:num w:numId="10" w16cid:durableId="581330953">
    <w:abstractNumId w:val="43"/>
  </w:num>
  <w:num w:numId="11" w16cid:durableId="90249671">
    <w:abstractNumId w:val="36"/>
  </w:num>
  <w:num w:numId="12" w16cid:durableId="1834032139">
    <w:abstractNumId w:val="18"/>
  </w:num>
  <w:num w:numId="13" w16cid:durableId="350189114">
    <w:abstractNumId w:val="23"/>
  </w:num>
  <w:num w:numId="14" w16cid:durableId="1546798092">
    <w:abstractNumId w:val="24"/>
  </w:num>
  <w:num w:numId="15" w16cid:durableId="16773398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0149383">
    <w:abstractNumId w:val="2"/>
  </w:num>
  <w:num w:numId="17" w16cid:durableId="77291055">
    <w:abstractNumId w:val="46"/>
  </w:num>
  <w:num w:numId="18" w16cid:durableId="614095931">
    <w:abstractNumId w:val="4"/>
  </w:num>
  <w:num w:numId="19" w16cid:durableId="59447077">
    <w:abstractNumId w:val="12"/>
  </w:num>
  <w:num w:numId="20" w16cid:durableId="1719741514">
    <w:abstractNumId w:val="35"/>
  </w:num>
  <w:num w:numId="21" w16cid:durableId="125591861">
    <w:abstractNumId w:val="45"/>
  </w:num>
  <w:num w:numId="22" w16cid:durableId="1841190476">
    <w:abstractNumId w:val="47"/>
  </w:num>
  <w:num w:numId="23" w16cid:durableId="1365906989">
    <w:abstractNumId w:val="41"/>
  </w:num>
  <w:num w:numId="24" w16cid:durableId="1611470625">
    <w:abstractNumId w:val="25"/>
  </w:num>
  <w:num w:numId="25" w16cid:durableId="816603821">
    <w:abstractNumId w:val="40"/>
  </w:num>
  <w:num w:numId="26" w16cid:durableId="374743449">
    <w:abstractNumId w:val="0"/>
  </w:num>
  <w:num w:numId="27" w16cid:durableId="1458061568">
    <w:abstractNumId w:val="33"/>
  </w:num>
  <w:num w:numId="28" w16cid:durableId="2124616556">
    <w:abstractNumId w:val="34"/>
  </w:num>
  <w:num w:numId="29" w16cid:durableId="1405488167">
    <w:abstractNumId w:val="19"/>
  </w:num>
  <w:num w:numId="30" w16cid:durableId="669408037">
    <w:abstractNumId w:val="3"/>
  </w:num>
  <w:num w:numId="31" w16cid:durableId="1335844472">
    <w:abstractNumId w:val="1"/>
  </w:num>
  <w:num w:numId="32" w16cid:durableId="1199587114">
    <w:abstractNumId w:val="39"/>
  </w:num>
  <w:num w:numId="33" w16cid:durableId="1855219423">
    <w:abstractNumId w:val="48"/>
  </w:num>
  <w:num w:numId="34" w16cid:durableId="1455755205">
    <w:abstractNumId w:val="10"/>
  </w:num>
  <w:num w:numId="35" w16cid:durableId="1435049932">
    <w:abstractNumId w:val="22"/>
  </w:num>
  <w:num w:numId="36" w16cid:durableId="1633055633">
    <w:abstractNumId w:val="26"/>
  </w:num>
  <w:num w:numId="37" w16cid:durableId="796726662">
    <w:abstractNumId w:val="14"/>
  </w:num>
  <w:num w:numId="38" w16cid:durableId="1316374432">
    <w:abstractNumId w:val="15"/>
  </w:num>
  <w:num w:numId="39" w16cid:durableId="1967854110">
    <w:abstractNumId w:val="16"/>
  </w:num>
  <w:num w:numId="40" w16cid:durableId="360479074">
    <w:abstractNumId w:val="31"/>
  </w:num>
  <w:num w:numId="41" w16cid:durableId="1154833577">
    <w:abstractNumId w:val="6"/>
  </w:num>
  <w:num w:numId="42" w16cid:durableId="1877042449">
    <w:abstractNumId w:val="13"/>
  </w:num>
  <w:num w:numId="43" w16cid:durableId="1056318151">
    <w:abstractNumId w:val="17"/>
  </w:num>
  <w:num w:numId="44" w16cid:durableId="1514414391">
    <w:abstractNumId w:val="42"/>
  </w:num>
  <w:num w:numId="45" w16cid:durableId="521821764">
    <w:abstractNumId w:val="38"/>
  </w:num>
  <w:num w:numId="46" w16cid:durableId="166293403">
    <w:abstractNumId w:val="5"/>
  </w:num>
  <w:num w:numId="47" w16cid:durableId="1131752447">
    <w:abstractNumId w:val="28"/>
  </w:num>
  <w:num w:numId="48" w16cid:durableId="1472866369">
    <w:abstractNumId w:val="11"/>
  </w:num>
  <w:num w:numId="49" w16cid:durableId="21201121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oik">
    <w15:presenceInfo w15:providerId="AD" w15:userId="S::mari.koik@just.ee::35ec3d9a-739e-4d69-8d21-732e3e4a96d5"/>
  </w15:person>
  <w15:person w15:author="Piret Elenurm">
    <w15:presenceInfo w15:providerId="AD" w15:userId="S-1-5-21-23267018-1296325175-649218145-1171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292"/>
    <w:rsid w:val="00000E4F"/>
    <w:rsid w:val="00001D50"/>
    <w:rsid w:val="00001E67"/>
    <w:rsid w:val="00003A5A"/>
    <w:rsid w:val="000048F5"/>
    <w:rsid w:val="00006730"/>
    <w:rsid w:val="00007C8A"/>
    <w:rsid w:val="00007F59"/>
    <w:rsid w:val="0001053F"/>
    <w:rsid w:val="0001162A"/>
    <w:rsid w:val="0001482E"/>
    <w:rsid w:val="000165BA"/>
    <w:rsid w:val="000173CF"/>
    <w:rsid w:val="00017ABD"/>
    <w:rsid w:val="00021788"/>
    <w:rsid w:val="000228FD"/>
    <w:rsid w:val="00022CD7"/>
    <w:rsid w:val="00023A3C"/>
    <w:rsid w:val="00023C6E"/>
    <w:rsid w:val="00023C9C"/>
    <w:rsid w:val="00030642"/>
    <w:rsid w:val="00032CD1"/>
    <w:rsid w:val="00032F6B"/>
    <w:rsid w:val="00033E82"/>
    <w:rsid w:val="00034206"/>
    <w:rsid w:val="00035F24"/>
    <w:rsid w:val="00037554"/>
    <w:rsid w:val="000413E7"/>
    <w:rsid w:val="000413F5"/>
    <w:rsid w:val="000440A9"/>
    <w:rsid w:val="00044380"/>
    <w:rsid w:val="000447CD"/>
    <w:rsid w:val="00045973"/>
    <w:rsid w:val="00045B52"/>
    <w:rsid w:val="00050556"/>
    <w:rsid w:val="000510AD"/>
    <w:rsid w:val="00051B8E"/>
    <w:rsid w:val="000538DA"/>
    <w:rsid w:val="00055824"/>
    <w:rsid w:val="000562BB"/>
    <w:rsid w:val="00057059"/>
    <w:rsid w:val="00060F83"/>
    <w:rsid w:val="00063313"/>
    <w:rsid w:val="00063E6A"/>
    <w:rsid w:val="00065554"/>
    <w:rsid w:val="00072AB6"/>
    <w:rsid w:val="00072DB0"/>
    <w:rsid w:val="00073A5D"/>
    <w:rsid w:val="00073BCF"/>
    <w:rsid w:val="00074F7E"/>
    <w:rsid w:val="000768B3"/>
    <w:rsid w:val="000770E5"/>
    <w:rsid w:val="00081D87"/>
    <w:rsid w:val="00083355"/>
    <w:rsid w:val="000841D0"/>
    <w:rsid w:val="00085716"/>
    <w:rsid w:val="00085845"/>
    <w:rsid w:val="000876CD"/>
    <w:rsid w:val="00090D82"/>
    <w:rsid w:val="000910BB"/>
    <w:rsid w:val="00091C69"/>
    <w:rsid w:val="00093217"/>
    <w:rsid w:val="00093732"/>
    <w:rsid w:val="00095AB8"/>
    <w:rsid w:val="00095D35"/>
    <w:rsid w:val="000A22CF"/>
    <w:rsid w:val="000A26EA"/>
    <w:rsid w:val="000A632E"/>
    <w:rsid w:val="000B08C4"/>
    <w:rsid w:val="000B12F3"/>
    <w:rsid w:val="000B5929"/>
    <w:rsid w:val="000B5E30"/>
    <w:rsid w:val="000C0A37"/>
    <w:rsid w:val="000C0B8E"/>
    <w:rsid w:val="000C3132"/>
    <w:rsid w:val="000C38AD"/>
    <w:rsid w:val="000C5835"/>
    <w:rsid w:val="000D49B9"/>
    <w:rsid w:val="000D6034"/>
    <w:rsid w:val="000E0034"/>
    <w:rsid w:val="000E078E"/>
    <w:rsid w:val="000E1023"/>
    <w:rsid w:val="000E336C"/>
    <w:rsid w:val="000E7258"/>
    <w:rsid w:val="000E774D"/>
    <w:rsid w:val="000F151D"/>
    <w:rsid w:val="000F1A13"/>
    <w:rsid w:val="000F5F1E"/>
    <w:rsid w:val="000F60E7"/>
    <w:rsid w:val="000F6529"/>
    <w:rsid w:val="000F7ABD"/>
    <w:rsid w:val="000F7CB9"/>
    <w:rsid w:val="000F7F6E"/>
    <w:rsid w:val="0010054F"/>
    <w:rsid w:val="00100A2D"/>
    <w:rsid w:val="0010132F"/>
    <w:rsid w:val="001022E9"/>
    <w:rsid w:val="00103820"/>
    <w:rsid w:val="00103914"/>
    <w:rsid w:val="001075F3"/>
    <w:rsid w:val="00110758"/>
    <w:rsid w:val="00110AE7"/>
    <w:rsid w:val="0011241C"/>
    <w:rsid w:val="0011248C"/>
    <w:rsid w:val="00112BD9"/>
    <w:rsid w:val="00114ABF"/>
    <w:rsid w:val="001157EB"/>
    <w:rsid w:val="0011588D"/>
    <w:rsid w:val="001166A4"/>
    <w:rsid w:val="0012105C"/>
    <w:rsid w:val="00121463"/>
    <w:rsid w:val="00121579"/>
    <w:rsid w:val="00123875"/>
    <w:rsid w:val="00123920"/>
    <w:rsid w:val="00126A3D"/>
    <w:rsid w:val="00130D66"/>
    <w:rsid w:val="001316C0"/>
    <w:rsid w:val="001316C1"/>
    <w:rsid w:val="001349FB"/>
    <w:rsid w:val="00135806"/>
    <w:rsid w:val="0013706E"/>
    <w:rsid w:val="00137A9B"/>
    <w:rsid w:val="00143550"/>
    <w:rsid w:val="00143F9A"/>
    <w:rsid w:val="0014605F"/>
    <w:rsid w:val="00147492"/>
    <w:rsid w:val="0015083F"/>
    <w:rsid w:val="00150CC6"/>
    <w:rsid w:val="00152FA0"/>
    <w:rsid w:val="0015306C"/>
    <w:rsid w:val="001535FD"/>
    <w:rsid w:val="001538DF"/>
    <w:rsid w:val="00157E1E"/>
    <w:rsid w:val="00160C7C"/>
    <w:rsid w:val="00161C39"/>
    <w:rsid w:val="001625F9"/>
    <w:rsid w:val="00163EE3"/>
    <w:rsid w:val="00163FEF"/>
    <w:rsid w:val="001658C5"/>
    <w:rsid w:val="00165C71"/>
    <w:rsid w:val="00165CAB"/>
    <w:rsid w:val="00166559"/>
    <w:rsid w:val="0017332D"/>
    <w:rsid w:val="001746CD"/>
    <w:rsid w:val="001778B1"/>
    <w:rsid w:val="00181843"/>
    <w:rsid w:val="0018196B"/>
    <w:rsid w:val="00181FC3"/>
    <w:rsid w:val="00182BF9"/>
    <w:rsid w:val="00183624"/>
    <w:rsid w:val="00183A23"/>
    <w:rsid w:val="00183ED4"/>
    <w:rsid w:val="00183FA6"/>
    <w:rsid w:val="0018444C"/>
    <w:rsid w:val="001863E9"/>
    <w:rsid w:val="00190122"/>
    <w:rsid w:val="001906DC"/>
    <w:rsid w:val="00192D2C"/>
    <w:rsid w:val="00196CD1"/>
    <w:rsid w:val="001A026D"/>
    <w:rsid w:val="001A0BCC"/>
    <w:rsid w:val="001A3137"/>
    <w:rsid w:val="001A32AD"/>
    <w:rsid w:val="001A3F7B"/>
    <w:rsid w:val="001A712D"/>
    <w:rsid w:val="001B027C"/>
    <w:rsid w:val="001B1F6A"/>
    <w:rsid w:val="001B2F8F"/>
    <w:rsid w:val="001B4AA6"/>
    <w:rsid w:val="001B4F4B"/>
    <w:rsid w:val="001C0F0B"/>
    <w:rsid w:val="001C39A3"/>
    <w:rsid w:val="001C3F09"/>
    <w:rsid w:val="001C40B4"/>
    <w:rsid w:val="001C5C46"/>
    <w:rsid w:val="001C6945"/>
    <w:rsid w:val="001C7A6B"/>
    <w:rsid w:val="001D0E5A"/>
    <w:rsid w:val="001D0F25"/>
    <w:rsid w:val="001D35E2"/>
    <w:rsid w:val="001D46E0"/>
    <w:rsid w:val="001D5352"/>
    <w:rsid w:val="001D5B91"/>
    <w:rsid w:val="001D663A"/>
    <w:rsid w:val="001E1C97"/>
    <w:rsid w:val="001E22FF"/>
    <w:rsid w:val="001E3508"/>
    <w:rsid w:val="001E68A7"/>
    <w:rsid w:val="001F1ADE"/>
    <w:rsid w:val="001F2B42"/>
    <w:rsid w:val="001F2EB0"/>
    <w:rsid w:val="001F6787"/>
    <w:rsid w:val="001F6E48"/>
    <w:rsid w:val="00201531"/>
    <w:rsid w:val="00202317"/>
    <w:rsid w:val="0020555E"/>
    <w:rsid w:val="002059CA"/>
    <w:rsid w:val="00210594"/>
    <w:rsid w:val="00211617"/>
    <w:rsid w:val="0021254A"/>
    <w:rsid w:val="00212A7A"/>
    <w:rsid w:val="00214600"/>
    <w:rsid w:val="00215155"/>
    <w:rsid w:val="00215566"/>
    <w:rsid w:val="002200C6"/>
    <w:rsid w:val="00220141"/>
    <w:rsid w:val="00221659"/>
    <w:rsid w:val="00222CC2"/>
    <w:rsid w:val="00224562"/>
    <w:rsid w:val="00224BDA"/>
    <w:rsid w:val="00225328"/>
    <w:rsid w:val="00232117"/>
    <w:rsid w:val="002345CD"/>
    <w:rsid w:val="0023664E"/>
    <w:rsid w:val="00236CED"/>
    <w:rsid w:val="0023748F"/>
    <w:rsid w:val="002407B5"/>
    <w:rsid w:val="002418CE"/>
    <w:rsid w:val="00241F35"/>
    <w:rsid w:val="002426FB"/>
    <w:rsid w:val="0024541E"/>
    <w:rsid w:val="00247A83"/>
    <w:rsid w:val="00250FB4"/>
    <w:rsid w:val="0025130E"/>
    <w:rsid w:val="00255E99"/>
    <w:rsid w:val="0025781B"/>
    <w:rsid w:val="002606BB"/>
    <w:rsid w:val="00262237"/>
    <w:rsid w:val="00264610"/>
    <w:rsid w:val="002652CB"/>
    <w:rsid w:val="00266C88"/>
    <w:rsid w:val="002670DF"/>
    <w:rsid w:val="0026717B"/>
    <w:rsid w:val="00267EE1"/>
    <w:rsid w:val="00270F83"/>
    <w:rsid w:val="00272157"/>
    <w:rsid w:val="00272A8E"/>
    <w:rsid w:val="00272FB2"/>
    <w:rsid w:val="0027344D"/>
    <w:rsid w:val="00281B79"/>
    <w:rsid w:val="00281D58"/>
    <w:rsid w:val="0028276E"/>
    <w:rsid w:val="00282BDD"/>
    <w:rsid w:val="00285C9C"/>
    <w:rsid w:val="00286263"/>
    <w:rsid w:val="00291178"/>
    <w:rsid w:val="00291B8E"/>
    <w:rsid w:val="0029328E"/>
    <w:rsid w:val="00294476"/>
    <w:rsid w:val="002965EC"/>
    <w:rsid w:val="002A0261"/>
    <w:rsid w:val="002A0DF3"/>
    <w:rsid w:val="002A14FB"/>
    <w:rsid w:val="002A1B35"/>
    <w:rsid w:val="002A2110"/>
    <w:rsid w:val="002A33B1"/>
    <w:rsid w:val="002A5934"/>
    <w:rsid w:val="002A59CA"/>
    <w:rsid w:val="002B1533"/>
    <w:rsid w:val="002B27DC"/>
    <w:rsid w:val="002B47CD"/>
    <w:rsid w:val="002B66CA"/>
    <w:rsid w:val="002B67F0"/>
    <w:rsid w:val="002B7DA6"/>
    <w:rsid w:val="002B7F9E"/>
    <w:rsid w:val="002C0B7C"/>
    <w:rsid w:val="002C3201"/>
    <w:rsid w:val="002C4DAD"/>
    <w:rsid w:val="002C6354"/>
    <w:rsid w:val="002C6463"/>
    <w:rsid w:val="002C6965"/>
    <w:rsid w:val="002C73E1"/>
    <w:rsid w:val="002D0DE5"/>
    <w:rsid w:val="002D2F3D"/>
    <w:rsid w:val="002D3B7C"/>
    <w:rsid w:val="002D4BF9"/>
    <w:rsid w:val="002D6774"/>
    <w:rsid w:val="002D6C8C"/>
    <w:rsid w:val="002D75B9"/>
    <w:rsid w:val="002E22E6"/>
    <w:rsid w:val="002E35DB"/>
    <w:rsid w:val="002E664E"/>
    <w:rsid w:val="002E6A98"/>
    <w:rsid w:val="002E7098"/>
    <w:rsid w:val="002F340C"/>
    <w:rsid w:val="002F43DE"/>
    <w:rsid w:val="002F4988"/>
    <w:rsid w:val="002F5DA6"/>
    <w:rsid w:val="003005F9"/>
    <w:rsid w:val="00304AD6"/>
    <w:rsid w:val="003067E9"/>
    <w:rsid w:val="00307C67"/>
    <w:rsid w:val="00310731"/>
    <w:rsid w:val="0031096E"/>
    <w:rsid w:val="00312065"/>
    <w:rsid w:val="00312E92"/>
    <w:rsid w:val="003144E8"/>
    <w:rsid w:val="00314563"/>
    <w:rsid w:val="00315E69"/>
    <w:rsid w:val="00317597"/>
    <w:rsid w:val="00321266"/>
    <w:rsid w:val="0033061D"/>
    <w:rsid w:val="003314FC"/>
    <w:rsid w:val="003318C4"/>
    <w:rsid w:val="00332E3D"/>
    <w:rsid w:val="003344D1"/>
    <w:rsid w:val="003346CF"/>
    <w:rsid w:val="00335C64"/>
    <w:rsid w:val="00336260"/>
    <w:rsid w:val="0034070E"/>
    <w:rsid w:val="0034234E"/>
    <w:rsid w:val="00342866"/>
    <w:rsid w:val="003444DC"/>
    <w:rsid w:val="00350224"/>
    <w:rsid w:val="00352DC7"/>
    <w:rsid w:val="003535DA"/>
    <w:rsid w:val="00354333"/>
    <w:rsid w:val="00356CFC"/>
    <w:rsid w:val="00356ECF"/>
    <w:rsid w:val="00356F71"/>
    <w:rsid w:val="00360278"/>
    <w:rsid w:val="0036070D"/>
    <w:rsid w:val="00363420"/>
    <w:rsid w:val="00363A9C"/>
    <w:rsid w:val="00364080"/>
    <w:rsid w:val="00365B4D"/>
    <w:rsid w:val="0036649C"/>
    <w:rsid w:val="00367824"/>
    <w:rsid w:val="00367F4D"/>
    <w:rsid w:val="0037046D"/>
    <w:rsid w:val="00370665"/>
    <w:rsid w:val="0037155E"/>
    <w:rsid w:val="00373E04"/>
    <w:rsid w:val="00374130"/>
    <w:rsid w:val="00375A28"/>
    <w:rsid w:val="003765BF"/>
    <w:rsid w:val="00377183"/>
    <w:rsid w:val="003830B1"/>
    <w:rsid w:val="00386E48"/>
    <w:rsid w:val="00393E1A"/>
    <w:rsid w:val="00394007"/>
    <w:rsid w:val="003941FA"/>
    <w:rsid w:val="00395878"/>
    <w:rsid w:val="003A0292"/>
    <w:rsid w:val="003A0DF5"/>
    <w:rsid w:val="003A0F81"/>
    <w:rsid w:val="003A2FEC"/>
    <w:rsid w:val="003A42C0"/>
    <w:rsid w:val="003A51D7"/>
    <w:rsid w:val="003A52DC"/>
    <w:rsid w:val="003A562E"/>
    <w:rsid w:val="003A574B"/>
    <w:rsid w:val="003A5913"/>
    <w:rsid w:val="003A7433"/>
    <w:rsid w:val="003B0EDD"/>
    <w:rsid w:val="003B182B"/>
    <w:rsid w:val="003B28E7"/>
    <w:rsid w:val="003B3B84"/>
    <w:rsid w:val="003B3B86"/>
    <w:rsid w:val="003B5E3A"/>
    <w:rsid w:val="003B6D6C"/>
    <w:rsid w:val="003B6E1A"/>
    <w:rsid w:val="003B6ECC"/>
    <w:rsid w:val="003C09E6"/>
    <w:rsid w:val="003C1724"/>
    <w:rsid w:val="003C1DB4"/>
    <w:rsid w:val="003C461E"/>
    <w:rsid w:val="003C46FC"/>
    <w:rsid w:val="003D0C3E"/>
    <w:rsid w:val="003D1521"/>
    <w:rsid w:val="003D1BA1"/>
    <w:rsid w:val="003D2570"/>
    <w:rsid w:val="003D40C4"/>
    <w:rsid w:val="003D7C44"/>
    <w:rsid w:val="003E1F59"/>
    <w:rsid w:val="003E2A16"/>
    <w:rsid w:val="003E3FA4"/>
    <w:rsid w:val="003E4205"/>
    <w:rsid w:val="003E485A"/>
    <w:rsid w:val="003E5573"/>
    <w:rsid w:val="003E65AD"/>
    <w:rsid w:val="003E6D66"/>
    <w:rsid w:val="003E703D"/>
    <w:rsid w:val="003E7C7E"/>
    <w:rsid w:val="003F1E55"/>
    <w:rsid w:val="003F2585"/>
    <w:rsid w:val="003F3A1C"/>
    <w:rsid w:val="003F464E"/>
    <w:rsid w:val="003F4F63"/>
    <w:rsid w:val="003F54ED"/>
    <w:rsid w:val="003F55CD"/>
    <w:rsid w:val="003F589A"/>
    <w:rsid w:val="003F5C0B"/>
    <w:rsid w:val="003F6A24"/>
    <w:rsid w:val="003F7EFD"/>
    <w:rsid w:val="00401D8E"/>
    <w:rsid w:val="00402A58"/>
    <w:rsid w:val="004109CA"/>
    <w:rsid w:val="00410E2C"/>
    <w:rsid w:val="00411102"/>
    <w:rsid w:val="004125D4"/>
    <w:rsid w:val="004133F9"/>
    <w:rsid w:val="00417842"/>
    <w:rsid w:val="00421780"/>
    <w:rsid w:val="00421806"/>
    <w:rsid w:val="004238CD"/>
    <w:rsid w:val="00426966"/>
    <w:rsid w:val="0042742D"/>
    <w:rsid w:val="00433492"/>
    <w:rsid w:val="00435F3C"/>
    <w:rsid w:val="00436401"/>
    <w:rsid w:val="00436D91"/>
    <w:rsid w:val="004379FD"/>
    <w:rsid w:val="00440241"/>
    <w:rsid w:val="00440ED9"/>
    <w:rsid w:val="004430AB"/>
    <w:rsid w:val="0044415F"/>
    <w:rsid w:val="00444DF1"/>
    <w:rsid w:val="004450F5"/>
    <w:rsid w:val="00445E11"/>
    <w:rsid w:val="004463F2"/>
    <w:rsid w:val="00447B98"/>
    <w:rsid w:val="00450892"/>
    <w:rsid w:val="00451241"/>
    <w:rsid w:val="00451855"/>
    <w:rsid w:val="004529BB"/>
    <w:rsid w:val="00453A36"/>
    <w:rsid w:val="00453B44"/>
    <w:rsid w:val="00453D30"/>
    <w:rsid w:val="00453E31"/>
    <w:rsid w:val="00460801"/>
    <w:rsid w:val="00460F86"/>
    <w:rsid w:val="00462286"/>
    <w:rsid w:val="004629B0"/>
    <w:rsid w:val="00462A92"/>
    <w:rsid w:val="00464777"/>
    <w:rsid w:val="00464F42"/>
    <w:rsid w:val="004707ED"/>
    <w:rsid w:val="00471821"/>
    <w:rsid w:val="00471AC7"/>
    <w:rsid w:val="004730A6"/>
    <w:rsid w:val="00473756"/>
    <w:rsid w:val="00473A54"/>
    <w:rsid w:val="00473BE5"/>
    <w:rsid w:val="00474A4C"/>
    <w:rsid w:val="00475055"/>
    <w:rsid w:val="0047547B"/>
    <w:rsid w:val="00476AE0"/>
    <w:rsid w:val="00484006"/>
    <w:rsid w:val="0048609C"/>
    <w:rsid w:val="00486EA5"/>
    <w:rsid w:val="00490A6C"/>
    <w:rsid w:val="00495A9F"/>
    <w:rsid w:val="00495C20"/>
    <w:rsid w:val="004962C2"/>
    <w:rsid w:val="004973DF"/>
    <w:rsid w:val="004A0E03"/>
    <w:rsid w:val="004A1083"/>
    <w:rsid w:val="004A1EEE"/>
    <w:rsid w:val="004A79F4"/>
    <w:rsid w:val="004B0100"/>
    <w:rsid w:val="004B2F49"/>
    <w:rsid w:val="004B3748"/>
    <w:rsid w:val="004B5383"/>
    <w:rsid w:val="004B678D"/>
    <w:rsid w:val="004B74F3"/>
    <w:rsid w:val="004B7AF7"/>
    <w:rsid w:val="004C3EB7"/>
    <w:rsid w:val="004C553D"/>
    <w:rsid w:val="004C69B7"/>
    <w:rsid w:val="004D000B"/>
    <w:rsid w:val="004D1CC1"/>
    <w:rsid w:val="004D3599"/>
    <w:rsid w:val="004D406A"/>
    <w:rsid w:val="004D47A1"/>
    <w:rsid w:val="004D6291"/>
    <w:rsid w:val="004D6B92"/>
    <w:rsid w:val="004D6EE9"/>
    <w:rsid w:val="004E16F5"/>
    <w:rsid w:val="004E1B30"/>
    <w:rsid w:val="004E1C6B"/>
    <w:rsid w:val="004E34DA"/>
    <w:rsid w:val="004E56E8"/>
    <w:rsid w:val="004E5EC1"/>
    <w:rsid w:val="004E743E"/>
    <w:rsid w:val="004E77A9"/>
    <w:rsid w:val="004E7D4B"/>
    <w:rsid w:val="004F0223"/>
    <w:rsid w:val="004F06F8"/>
    <w:rsid w:val="004F2629"/>
    <w:rsid w:val="004F3EBD"/>
    <w:rsid w:val="004F4E75"/>
    <w:rsid w:val="004F54FC"/>
    <w:rsid w:val="004F6137"/>
    <w:rsid w:val="004F66B6"/>
    <w:rsid w:val="004F6C51"/>
    <w:rsid w:val="00500B79"/>
    <w:rsid w:val="00504F1B"/>
    <w:rsid w:val="00506999"/>
    <w:rsid w:val="00506D22"/>
    <w:rsid w:val="00507D45"/>
    <w:rsid w:val="005102C8"/>
    <w:rsid w:val="00510E97"/>
    <w:rsid w:val="00511A64"/>
    <w:rsid w:val="00511BD5"/>
    <w:rsid w:val="005143DE"/>
    <w:rsid w:val="005153CB"/>
    <w:rsid w:val="00515D3B"/>
    <w:rsid w:val="00517F25"/>
    <w:rsid w:val="00521945"/>
    <w:rsid w:val="005236E4"/>
    <w:rsid w:val="00524525"/>
    <w:rsid w:val="00524982"/>
    <w:rsid w:val="005271FF"/>
    <w:rsid w:val="00530215"/>
    <w:rsid w:val="00530541"/>
    <w:rsid w:val="00531315"/>
    <w:rsid w:val="005325E6"/>
    <w:rsid w:val="0053416F"/>
    <w:rsid w:val="0053546A"/>
    <w:rsid w:val="0053596F"/>
    <w:rsid w:val="00535F0D"/>
    <w:rsid w:val="00541FB8"/>
    <w:rsid w:val="00544D86"/>
    <w:rsid w:val="00546078"/>
    <w:rsid w:val="00546EE1"/>
    <w:rsid w:val="005471F6"/>
    <w:rsid w:val="005477E1"/>
    <w:rsid w:val="005479E0"/>
    <w:rsid w:val="00554E2F"/>
    <w:rsid w:val="00555539"/>
    <w:rsid w:val="00557B7E"/>
    <w:rsid w:val="00560B89"/>
    <w:rsid w:val="00562B83"/>
    <w:rsid w:val="00566121"/>
    <w:rsid w:val="00567145"/>
    <w:rsid w:val="00567D84"/>
    <w:rsid w:val="00570E50"/>
    <w:rsid w:val="0057221D"/>
    <w:rsid w:val="00572D8E"/>
    <w:rsid w:val="00573839"/>
    <w:rsid w:val="00573A17"/>
    <w:rsid w:val="00573D59"/>
    <w:rsid w:val="00574224"/>
    <w:rsid w:val="00574718"/>
    <w:rsid w:val="00575257"/>
    <w:rsid w:val="00576CFC"/>
    <w:rsid w:val="00576D9B"/>
    <w:rsid w:val="00577DF1"/>
    <w:rsid w:val="00580CAD"/>
    <w:rsid w:val="00583A90"/>
    <w:rsid w:val="00583C28"/>
    <w:rsid w:val="00585446"/>
    <w:rsid w:val="0058600B"/>
    <w:rsid w:val="005901A7"/>
    <w:rsid w:val="00591522"/>
    <w:rsid w:val="00594F07"/>
    <w:rsid w:val="0059682E"/>
    <w:rsid w:val="00596FE8"/>
    <w:rsid w:val="005971F5"/>
    <w:rsid w:val="005A05BE"/>
    <w:rsid w:val="005A1165"/>
    <w:rsid w:val="005A1827"/>
    <w:rsid w:val="005A4D05"/>
    <w:rsid w:val="005A50E8"/>
    <w:rsid w:val="005A5CA2"/>
    <w:rsid w:val="005A6A28"/>
    <w:rsid w:val="005A6AE8"/>
    <w:rsid w:val="005A714F"/>
    <w:rsid w:val="005A71F7"/>
    <w:rsid w:val="005A7BE7"/>
    <w:rsid w:val="005A7CE4"/>
    <w:rsid w:val="005B1C10"/>
    <w:rsid w:val="005B3454"/>
    <w:rsid w:val="005C04B4"/>
    <w:rsid w:val="005C3234"/>
    <w:rsid w:val="005C33CF"/>
    <w:rsid w:val="005C4B2F"/>
    <w:rsid w:val="005C5CBC"/>
    <w:rsid w:val="005C615D"/>
    <w:rsid w:val="005D0005"/>
    <w:rsid w:val="005D11B8"/>
    <w:rsid w:val="005D127F"/>
    <w:rsid w:val="005D1C69"/>
    <w:rsid w:val="005D3DEA"/>
    <w:rsid w:val="005D5FCD"/>
    <w:rsid w:val="005D6179"/>
    <w:rsid w:val="005D7C3D"/>
    <w:rsid w:val="005E0E76"/>
    <w:rsid w:val="005E1199"/>
    <w:rsid w:val="005E13D5"/>
    <w:rsid w:val="005E1C46"/>
    <w:rsid w:val="005E283C"/>
    <w:rsid w:val="005E573F"/>
    <w:rsid w:val="005E6507"/>
    <w:rsid w:val="005E7DFB"/>
    <w:rsid w:val="005F187B"/>
    <w:rsid w:val="005F21A3"/>
    <w:rsid w:val="005F324F"/>
    <w:rsid w:val="005F4BE9"/>
    <w:rsid w:val="005F5F4A"/>
    <w:rsid w:val="005F727C"/>
    <w:rsid w:val="00600070"/>
    <w:rsid w:val="006041B5"/>
    <w:rsid w:val="0060448F"/>
    <w:rsid w:val="006049F2"/>
    <w:rsid w:val="00606BD3"/>
    <w:rsid w:val="006070F6"/>
    <w:rsid w:val="00607D8E"/>
    <w:rsid w:val="00607DAD"/>
    <w:rsid w:val="0061016A"/>
    <w:rsid w:val="0061148F"/>
    <w:rsid w:val="00612D27"/>
    <w:rsid w:val="00613AC7"/>
    <w:rsid w:val="006151AF"/>
    <w:rsid w:val="00616A3D"/>
    <w:rsid w:val="00616E98"/>
    <w:rsid w:val="00621FCC"/>
    <w:rsid w:val="00622796"/>
    <w:rsid w:val="00622CC5"/>
    <w:rsid w:val="00622F5C"/>
    <w:rsid w:val="006240B5"/>
    <w:rsid w:val="00624656"/>
    <w:rsid w:val="006264AC"/>
    <w:rsid w:val="00626F57"/>
    <w:rsid w:val="00632DB4"/>
    <w:rsid w:val="00635A69"/>
    <w:rsid w:val="00635B44"/>
    <w:rsid w:val="006369E1"/>
    <w:rsid w:val="00636A46"/>
    <w:rsid w:val="00637B40"/>
    <w:rsid w:val="006402B0"/>
    <w:rsid w:val="00651E29"/>
    <w:rsid w:val="006529A7"/>
    <w:rsid w:val="00655C55"/>
    <w:rsid w:val="00656934"/>
    <w:rsid w:val="0065738F"/>
    <w:rsid w:val="00664F1C"/>
    <w:rsid w:val="00665F15"/>
    <w:rsid w:val="006660F8"/>
    <w:rsid w:val="0066787B"/>
    <w:rsid w:val="00670071"/>
    <w:rsid w:val="00674313"/>
    <w:rsid w:val="006753C0"/>
    <w:rsid w:val="006760ED"/>
    <w:rsid w:val="00677553"/>
    <w:rsid w:val="006829B6"/>
    <w:rsid w:val="00683079"/>
    <w:rsid w:val="00685FC0"/>
    <w:rsid w:val="006862CD"/>
    <w:rsid w:val="0069023E"/>
    <w:rsid w:val="0069173F"/>
    <w:rsid w:val="00691943"/>
    <w:rsid w:val="00693F51"/>
    <w:rsid w:val="0069510F"/>
    <w:rsid w:val="00697406"/>
    <w:rsid w:val="00697A5E"/>
    <w:rsid w:val="006A219B"/>
    <w:rsid w:val="006A3F05"/>
    <w:rsid w:val="006A3FE3"/>
    <w:rsid w:val="006A461A"/>
    <w:rsid w:val="006A4AC9"/>
    <w:rsid w:val="006A5597"/>
    <w:rsid w:val="006A6542"/>
    <w:rsid w:val="006A6CBA"/>
    <w:rsid w:val="006A7455"/>
    <w:rsid w:val="006B15F4"/>
    <w:rsid w:val="006B219F"/>
    <w:rsid w:val="006B2E9A"/>
    <w:rsid w:val="006B36EE"/>
    <w:rsid w:val="006B4047"/>
    <w:rsid w:val="006B4115"/>
    <w:rsid w:val="006B4ABD"/>
    <w:rsid w:val="006B6C0B"/>
    <w:rsid w:val="006B75BD"/>
    <w:rsid w:val="006C02C9"/>
    <w:rsid w:val="006C0D29"/>
    <w:rsid w:val="006C7636"/>
    <w:rsid w:val="006C7881"/>
    <w:rsid w:val="006D0441"/>
    <w:rsid w:val="006D11B0"/>
    <w:rsid w:val="006D25AD"/>
    <w:rsid w:val="006D51E1"/>
    <w:rsid w:val="006D70A4"/>
    <w:rsid w:val="006E0BB0"/>
    <w:rsid w:val="006E0E3C"/>
    <w:rsid w:val="006E2219"/>
    <w:rsid w:val="006E2AB8"/>
    <w:rsid w:val="006E2CB1"/>
    <w:rsid w:val="006E3183"/>
    <w:rsid w:val="006E45C9"/>
    <w:rsid w:val="006F02ED"/>
    <w:rsid w:val="006F280B"/>
    <w:rsid w:val="006F2ABD"/>
    <w:rsid w:val="006F2DF9"/>
    <w:rsid w:val="006F60D9"/>
    <w:rsid w:val="006F63AB"/>
    <w:rsid w:val="006F6820"/>
    <w:rsid w:val="006F6855"/>
    <w:rsid w:val="006F7488"/>
    <w:rsid w:val="00700C54"/>
    <w:rsid w:val="00700E13"/>
    <w:rsid w:val="0070277D"/>
    <w:rsid w:val="0070419D"/>
    <w:rsid w:val="007043D4"/>
    <w:rsid w:val="00706393"/>
    <w:rsid w:val="00706A7B"/>
    <w:rsid w:val="00710866"/>
    <w:rsid w:val="00710DD5"/>
    <w:rsid w:val="007110FF"/>
    <w:rsid w:val="0071464E"/>
    <w:rsid w:val="00714724"/>
    <w:rsid w:val="00714A90"/>
    <w:rsid w:val="00714ED9"/>
    <w:rsid w:val="00715808"/>
    <w:rsid w:val="007162D4"/>
    <w:rsid w:val="007165E4"/>
    <w:rsid w:val="00716947"/>
    <w:rsid w:val="00716A16"/>
    <w:rsid w:val="00716A6D"/>
    <w:rsid w:val="007207AD"/>
    <w:rsid w:val="0072157F"/>
    <w:rsid w:val="007230EC"/>
    <w:rsid w:val="007236CE"/>
    <w:rsid w:val="007247DF"/>
    <w:rsid w:val="007255B6"/>
    <w:rsid w:val="00727813"/>
    <w:rsid w:val="00730DD5"/>
    <w:rsid w:val="007315D0"/>
    <w:rsid w:val="00732447"/>
    <w:rsid w:val="00733721"/>
    <w:rsid w:val="007341FD"/>
    <w:rsid w:val="007349FE"/>
    <w:rsid w:val="00734C6A"/>
    <w:rsid w:val="00736AE4"/>
    <w:rsid w:val="00741174"/>
    <w:rsid w:val="00741BE3"/>
    <w:rsid w:val="00742F50"/>
    <w:rsid w:val="00744062"/>
    <w:rsid w:val="0074488B"/>
    <w:rsid w:val="007450F5"/>
    <w:rsid w:val="007452F0"/>
    <w:rsid w:val="007457DB"/>
    <w:rsid w:val="00747576"/>
    <w:rsid w:val="00750808"/>
    <w:rsid w:val="00750C6B"/>
    <w:rsid w:val="00752588"/>
    <w:rsid w:val="00752E7F"/>
    <w:rsid w:val="00752F2A"/>
    <w:rsid w:val="0075480A"/>
    <w:rsid w:val="00756721"/>
    <w:rsid w:val="00757C7D"/>
    <w:rsid w:val="007602BC"/>
    <w:rsid w:val="0076059B"/>
    <w:rsid w:val="0076103C"/>
    <w:rsid w:val="00761CA0"/>
    <w:rsid w:val="00763607"/>
    <w:rsid w:val="00763B63"/>
    <w:rsid w:val="00764913"/>
    <w:rsid w:val="00766465"/>
    <w:rsid w:val="0076789A"/>
    <w:rsid w:val="007701EB"/>
    <w:rsid w:val="00770330"/>
    <w:rsid w:val="00770B42"/>
    <w:rsid w:val="00771BE1"/>
    <w:rsid w:val="00773CC1"/>
    <w:rsid w:val="00774775"/>
    <w:rsid w:val="0077570A"/>
    <w:rsid w:val="00776C19"/>
    <w:rsid w:val="0077769B"/>
    <w:rsid w:val="007777AD"/>
    <w:rsid w:val="007840DF"/>
    <w:rsid w:val="00784742"/>
    <w:rsid w:val="0078525A"/>
    <w:rsid w:val="00785294"/>
    <w:rsid w:val="0078753B"/>
    <w:rsid w:val="007914A4"/>
    <w:rsid w:val="0079159C"/>
    <w:rsid w:val="007935A5"/>
    <w:rsid w:val="00793917"/>
    <w:rsid w:val="00795137"/>
    <w:rsid w:val="007960B0"/>
    <w:rsid w:val="00796685"/>
    <w:rsid w:val="00796DF2"/>
    <w:rsid w:val="007A0255"/>
    <w:rsid w:val="007A1321"/>
    <w:rsid w:val="007A28FC"/>
    <w:rsid w:val="007A480D"/>
    <w:rsid w:val="007A59A6"/>
    <w:rsid w:val="007A675F"/>
    <w:rsid w:val="007A7009"/>
    <w:rsid w:val="007A7188"/>
    <w:rsid w:val="007A75A4"/>
    <w:rsid w:val="007A7DCA"/>
    <w:rsid w:val="007B4F87"/>
    <w:rsid w:val="007B584B"/>
    <w:rsid w:val="007B6348"/>
    <w:rsid w:val="007B66A6"/>
    <w:rsid w:val="007C3395"/>
    <w:rsid w:val="007C3460"/>
    <w:rsid w:val="007C362A"/>
    <w:rsid w:val="007C37CB"/>
    <w:rsid w:val="007C3D34"/>
    <w:rsid w:val="007C479C"/>
    <w:rsid w:val="007C63C6"/>
    <w:rsid w:val="007C7CB5"/>
    <w:rsid w:val="007D18DB"/>
    <w:rsid w:val="007D658D"/>
    <w:rsid w:val="007D7CA2"/>
    <w:rsid w:val="007E1867"/>
    <w:rsid w:val="007E292C"/>
    <w:rsid w:val="007E361E"/>
    <w:rsid w:val="007E5823"/>
    <w:rsid w:val="007E5E57"/>
    <w:rsid w:val="007E6222"/>
    <w:rsid w:val="007E6DB6"/>
    <w:rsid w:val="007E78E5"/>
    <w:rsid w:val="007F291C"/>
    <w:rsid w:val="007F3F2B"/>
    <w:rsid w:val="007F3F87"/>
    <w:rsid w:val="007F57D5"/>
    <w:rsid w:val="008043AC"/>
    <w:rsid w:val="00806680"/>
    <w:rsid w:val="00807770"/>
    <w:rsid w:val="008126C9"/>
    <w:rsid w:val="008135A2"/>
    <w:rsid w:val="008152C7"/>
    <w:rsid w:val="0081693B"/>
    <w:rsid w:val="0081780B"/>
    <w:rsid w:val="00820201"/>
    <w:rsid w:val="00821338"/>
    <w:rsid w:val="00823FCE"/>
    <w:rsid w:val="0082700D"/>
    <w:rsid w:val="00830ACC"/>
    <w:rsid w:val="00830EC9"/>
    <w:rsid w:val="0083116A"/>
    <w:rsid w:val="008319A6"/>
    <w:rsid w:val="00832186"/>
    <w:rsid w:val="00836690"/>
    <w:rsid w:val="00841278"/>
    <w:rsid w:val="00843D7E"/>
    <w:rsid w:val="0084658F"/>
    <w:rsid w:val="00847CEC"/>
    <w:rsid w:val="00851A9B"/>
    <w:rsid w:val="00853FD4"/>
    <w:rsid w:val="0085499E"/>
    <w:rsid w:val="00854C6B"/>
    <w:rsid w:val="00855594"/>
    <w:rsid w:val="00855AA1"/>
    <w:rsid w:val="00855B58"/>
    <w:rsid w:val="008634C6"/>
    <w:rsid w:val="008654B3"/>
    <w:rsid w:val="00866CED"/>
    <w:rsid w:val="00867A82"/>
    <w:rsid w:val="00871A29"/>
    <w:rsid w:val="00871ED8"/>
    <w:rsid w:val="00872E83"/>
    <w:rsid w:val="008774BB"/>
    <w:rsid w:val="00877696"/>
    <w:rsid w:val="00881659"/>
    <w:rsid w:val="00885299"/>
    <w:rsid w:val="00885761"/>
    <w:rsid w:val="00885CFD"/>
    <w:rsid w:val="0088694F"/>
    <w:rsid w:val="00887BA4"/>
    <w:rsid w:val="00887C9D"/>
    <w:rsid w:val="0089018B"/>
    <w:rsid w:val="00890A7A"/>
    <w:rsid w:val="00890B27"/>
    <w:rsid w:val="00890FA0"/>
    <w:rsid w:val="00892F7D"/>
    <w:rsid w:val="00893D70"/>
    <w:rsid w:val="00894C3A"/>
    <w:rsid w:val="00896D8C"/>
    <w:rsid w:val="00897BBB"/>
    <w:rsid w:val="008A0A83"/>
    <w:rsid w:val="008A0C9A"/>
    <w:rsid w:val="008A171A"/>
    <w:rsid w:val="008A2B95"/>
    <w:rsid w:val="008A4683"/>
    <w:rsid w:val="008A4B3A"/>
    <w:rsid w:val="008A5AB7"/>
    <w:rsid w:val="008A5C9D"/>
    <w:rsid w:val="008A60A4"/>
    <w:rsid w:val="008B11BC"/>
    <w:rsid w:val="008B17EB"/>
    <w:rsid w:val="008B218E"/>
    <w:rsid w:val="008B2464"/>
    <w:rsid w:val="008B3D02"/>
    <w:rsid w:val="008B3D06"/>
    <w:rsid w:val="008B3E1B"/>
    <w:rsid w:val="008B708F"/>
    <w:rsid w:val="008C05D2"/>
    <w:rsid w:val="008C081D"/>
    <w:rsid w:val="008C1569"/>
    <w:rsid w:val="008C1652"/>
    <w:rsid w:val="008C1ECD"/>
    <w:rsid w:val="008C343F"/>
    <w:rsid w:val="008C3D8D"/>
    <w:rsid w:val="008C5E82"/>
    <w:rsid w:val="008C7726"/>
    <w:rsid w:val="008C7E93"/>
    <w:rsid w:val="008D0CA4"/>
    <w:rsid w:val="008D1B07"/>
    <w:rsid w:val="008D3CF3"/>
    <w:rsid w:val="008D4D54"/>
    <w:rsid w:val="008D5032"/>
    <w:rsid w:val="008D703E"/>
    <w:rsid w:val="008E0601"/>
    <w:rsid w:val="008E16C2"/>
    <w:rsid w:val="008E28FF"/>
    <w:rsid w:val="008E39BD"/>
    <w:rsid w:val="008E3D48"/>
    <w:rsid w:val="008E6C01"/>
    <w:rsid w:val="008E7E88"/>
    <w:rsid w:val="008F4A30"/>
    <w:rsid w:val="008F4C5C"/>
    <w:rsid w:val="008F67D8"/>
    <w:rsid w:val="008F6D76"/>
    <w:rsid w:val="008F704F"/>
    <w:rsid w:val="0090198A"/>
    <w:rsid w:val="0090460F"/>
    <w:rsid w:val="009065DB"/>
    <w:rsid w:val="009077C2"/>
    <w:rsid w:val="00912712"/>
    <w:rsid w:val="00913418"/>
    <w:rsid w:val="009137AF"/>
    <w:rsid w:val="00916A4C"/>
    <w:rsid w:val="00916A68"/>
    <w:rsid w:val="00916A72"/>
    <w:rsid w:val="00920E96"/>
    <w:rsid w:val="0092127C"/>
    <w:rsid w:val="00922B8E"/>
    <w:rsid w:val="00922FEF"/>
    <w:rsid w:val="0092361C"/>
    <w:rsid w:val="00924457"/>
    <w:rsid w:val="00924822"/>
    <w:rsid w:val="009266A4"/>
    <w:rsid w:val="00930327"/>
    <w:rsid w:val="00930964"/>
    <w:rsid w:val="00933AE5"/>
    <w:rsid w:val="009360DF"/>
    <w:rsid w:val="00937260"/>
    <w:rsid w:val="00940178"/>
    <w:rsid w:val="00942F82"/>
    <w:rsid w:val="0094316D"/>
    <w:rsid w:val="009451A8"/>
    <w:rsid w:val="00945289"/>
    <w:rsid w:val="009508A6"/>
    <w:rsid w:val="00952EFD"/>
    <w:rsid w:val="009530F6"/>
    <w:rsid w:val="00955B7B"/>
    <w:rsid w:val="00957E82"/>
    <w:rsid w:val="0096029D"/>
    <w:rsid w:val="0096058B"/>
    <w:rsid w:val="00963270"/>
    <w:rsid w:val="009639BB"/>
    <w:rsid w:val="009647BA"/>
    <w:rsid w:val="0096632B"/>
    <w:rsid w:val="009664E7"/>
    <w:rsid w:val="009677CF"/>
    <w:rsid w:val="009679C2"/>
    <w:rsid w:val="009703EA"/>
    <w:rsid w:val="009719D7"/>
    <w:rsid w:val="00972AF1"/>
    <w:rsid w:val="00973AB7"/>
    <w:rsid w:val="00975E32"/>
    <w:rsid w:val="0097615E"/>
    <w:rsid w:val="009806E0"/>
    <w:rsid w:val="00982262"/>
    <w:rsid w:val="00983BC0"/>
    <w:rsid w:val="009840C5"/>
    <w:rsid w:val="00984E8A"/>
    <w:rsid w:val="00984FF6"/>
    <w:rsid w:val="00985CC0"/>
    <w:rsid w:val="00985CF8"/>
    <w:rsid w:val="00986A78"/>
    <w:rsid w:val="00987462"/>
    <w:rsid w:val="009876E1"/>
    <w:rsid w:val="00991037"/>
    <w:rsid w:val="00992432"/>
    <w:rsid w:val="00994F62"/>
    <w:rsid w:val="009960B2"/>
    <w:rsid w:val="00996848"/>
    <w:rsid w:val="0099780E"/>
    <w:rsid w:val="009A0B65"/>
    <w:rsid w:val="009A0EAE"/>
    <w:rsid w:val="009A1735"/>
    <w:rsid w:val="009A1814"/>
    <w:rsid w:val="009A1A87"/>
    <w:rsid w:val="009A28E3"/>
    <w:rsid w:val="009A4129"/>
    <w:rsid w:val="009A5362"/>
    <w:rsid w:val="009B0512"/>
    <w:rsid w:val="009B0B27"/>
    <w:rsid w:val="009B250C"/>
    <w:rsid w:val="009B33C3"/>
    <w:rsid w:val="009B54AC"/>
    <w:rsid w:val="009B61CC"/>
    <w:rsid w:val="009B6871"/>
    <w:rsid w:val="009C172A"/>
    <w:rsid w:val="009C20A5"/>
    <w:rsid w:val="009C4BC0"/>
    <w:rsid w:val="009C4FDE"/>
    <w:rsid w:val="009C5802"/>
    <w:rsid w:val="009C7A79"/>
    <w:rsid w:val="009D12F1"/>
    <w:rsid w:val="009D34E3"/>
    <w:rsid w:val="009D4315"/>
    <w:rsid w:val="009D66F1"/>
    <w:rsid w:val="009E01E6"/>
    <w:rsid w:val="009E0662"/>
    <w:rsid w:val="009E2155"/>
    <w:rsid w:val="009E32A2"/>
    <w:rsid w:val="009E3371"/>
    <w:rsid w:val="009E3A96"/>
    <w:rsid w:val="009E47D7"/>
    <w:rsid w:val="009E58DA"/>
    <w:rsid w:val="009E6805"/>
    <w:rsid w:val="009E6B00"/>
    <w:rsid w:val="009E7B54"/>
    <w:rsid w:val="009F06A3"/>
    <w:rsid w:val="009F074C"/>
    <w:rsid w:val="009F2721"/>
    <w:rsid w:val="009F4B65"/>
    <w:rsid w:val="009F4DF9"/>
    <w:rsid w:val="009F5F28"/>
    <w:rsid w:val="009F7DF6"/>
    <w:rsid w:val="00A0111F"/>
    <w:rsid w:val="00A01BC2"/>
    <w:rsid w:val="00A01C54"/>
    <w:rsid w:val="00A0301F"/>
    <w:rsid w:val="00A03A9B"/>
    <w:rsid w:val="00A06CDE"/>
    <w:rsid w:val="00A07DF4"/>
    <w:rsid w:val="00A100AF"/>
    <w:rsid w:val="00A11404"/>
    <w:rsid w:val="00A11CC5"/>
    <w:rsid w:val="00A1284B"/>
    <w:rsid w:val="00A12DCC"/>
    <w:rsid w:val="00A14D8A"/>
    <w:rsid w:val="00A154AB"/>
    <w:rsid w:val="00A15BB8"/>
    <w:rsid w:val="00A178DD"/>
    <w:rsid w:val="00A2016F"/>
    <w:rsid w:val="00A2071D"/>
    <w:rsid w:val="00A2238D"/>
    <w:rsid w:val="00A229C4"/>
    <w:rsid w:val="00A23C7A"/>
    <w:rsid w:val="00A241F6"/>
    <w:rsid w:val="00A24E17"/>
    <w:rsid w:val="00A2629B"/>
    <w:rsid w:val="00A262EA"/>
    <w:rsid w:val="00A27282"/>
    <w:rsid w:val="00A30132"/>
    <w:rsid w:val="00A31009"/>
    <w:rsid w:val="00A32136"/>
    <w:rsid w:val="00A32AEC"/>
    <w:rsid w:val="00A34221"/>
    <w:rsid w:val="00A35274"/>
    <w:rsid w:val="00A3578F"/>
    <w:rsid w:val="00A35820"/>
    <w:rsid w:val="00A36023"/>
    <w:rsid w:val="00A36D88"/>
    <w:rsid w:val="00A42E4D"/>
    <w:rsid w:val="00A4338D"/>
    <w:rsid w:val="00A43AC6"/>
    <w:rsid w:val="00A43BB7"/>
    <w:rsid w:val="00A44182"/>
    <w:rsid w:val="00A4594D"/>
    <w:rsid w:val="00A46073"/>
    <w:rsid w:val="00A47F80"/>
    <w:rsid w:val="00A502B9"/>
    <w:rsid w:val="00A506C8"/>
    <w:rsid w:val="00A5094B"/>
    <w:rsid w:val="00A521C5"/>
    <w:rsid w:val="00A53301"/>
    <w:rsid w:val="00A53F74"/>
    <w:rsid w:val="00A56085"/>
    <w:rsid w:val="00A560DD"/>
    <w:rsid w:val="00A60179"/>
    <w:rsid w:val="00A601F8"/>
    <w:rsid w:val="00A6176C"/>
    <w:rsid w:val="00A61B28"/>
    <w:rsid w:val="00A62F24"/>
    <w:rsid w:val="00A63CF5"/>
    <w:rsid w:val="00A63FDD"/>
    <w:rsid w:val="00A64226"/>
    <w:rsid w:val="00A645B4"/>
    <w:rsid w:val="00A6565B"/>
    <w:rsid w:val="00A656DF"/>
    <w:rsid w:val="00A659DE"/>
    <w:rsid w:val="00A65F4B"/>
    <w:rsid w:val="00A71E75"/>
    <w:rsid w:val="00A73B51"/>
    <w:rsid w:val="00A761F9"/>
    <w:rsid w:val="00A76F15"/>
    <w:rsid w:val="00A771CD"/>
    <w:rsid w:val="00A80A25"/>
    <w:rsid w:val="00A84AD5"/>
    <w:rsid w:val="00A85AB4"/>
    <w:rsid w:val="00A85EC6"/>
    <w:rsid w:val="00A903E6"/>
    <w:rsid w:val="00A91FDD"/>
    <w:rsid w:val="00A933E8"/>
    <w:rsid w:val="00A9383B"/>
    <w:rsid w:val="00A95558"/>
    <w:rsid w:val="00A958F0"/>
    <w:rsid w:val="00A95916"/>
    <w:rsid w:val="00A97D31"/>
    <w:rsid w:val="00AA1B30"/>
    <w:rsid w:val="00AA1BDE"/>
    <w:rsid w:val="00AA1F97"/>
    <w:rsid w:val="00AA39BD"/>
    <w:rsid w:val="00AA6414"/>
    <w:rsid w:val="00AA6E18"/>
    <w:rsid w:val="00AB0042"/>
    <w:rsid w:val="00AB15C3"/>
    <w:rsid w:val="00AB4C3F"/>
    <w:rsid w:val="00AC0374"/>
    <w:rsid w:val="00AC08CE"/>
    <w:rsid w:val="00AC1399"/>
    <w:rsid w:val="00AC194F"/>
    <w:rsid w:val="00AC216E"/>
    <w:rsid w:val="00AC33A1"/>
    <w:rsid w:val="00AC4E3A"/>
    <w:rsid w:val="00AD0579"/>
    <w:rsid w:val="00AD287D"/>
    <w:rsid w:val="00AD5C1F"/>
    <w:rsid w:val="00AE06D8"/>
    <w:rsid w:val="00AE0C23"/>
    <w:rsid w:val="00AE18B7"/>
    <w:rsid w:val="00AE4B18"/>
    <w:rsid w:val="00AE4B36"/>
    <w:rsid w:val="00AE5CF8"/>
    <w:rsid w:val="00AE76B6"/>
    <w:rsid w:val="00AF181E"/>
    <w:rsid w:val="00AF2E8F"/>
    <w:rsid w:val="00AF2F08"/>
    <w:rsid w:val="00AF31E1"/>
    <w:rsid w:val="00AF3494"/>
    <w:rsid w:val="00AF48AF"/>
    <w:rsid w:val="00AF5D8C"/>
    <w:rsid w:val="00B023DC"/>
    <w:rsid w:val="00B02A04"/>
    <w:rsid w:val="00B0465E"/>
    <w:rsid w:val="00B04961"/>
    <w:rsid w:val="00B0732A"/>
    <w:rsid w:val="00B1084F"/>
    <w:rsid w:val="00B13525"/>
    <w:rsid w:val="00B148A6"/>
    <w:rsid w:val="00B14D3B"/>
    <w:rsid w:val="00B156FD"/>
    <w:rsid w:val="00B163FD"/>
    <w:rsid w:val="00B20196"/>
    <w:rsid w:val="00B221C8"/>
    <w:rsid w:val="00B23E5C"/>
    <w:rsid w:val="00B25AB1"/>
    <w:rsid w:val="00B26FAA"/>
    <w:rsid w:val="00B27324"/>
    <w:rsid w:val="00B2763C"/>
    <w:rsid w:val="00B323AC"/>
    <w:rsid w:val="00B33129"/>
    <w:rsid w:val="00B3334D"/>
    <w:rsid w:val="00B334FE"/>
    <w:rsid w:val="00B33F9E"/>
    <w:rsid w:val="00B3433C"/>
    <w:rsid w:val="00B373E2"/>
    <w:rsid w:val="00B402DC"/>
    <w:rsid w:val="00B411D4"/>
    <w:rsid w:val="00B45429"/>
    <w:rsid w:val="00B500CB"/>
    <w:rsid w:val="00B50F31"/>
    <w:rsid w:val="00B525E6"/>
    <w:rsid w:val="00B53D3B"/>
    <w:rsid w:val="00B54820"/>
    <w:rsid w:val="00B54F35"/>
    <w:rsid w:val="00B56242"/>
    <w:rsid w:val="00B568CF"/>
    <w:rsid w:val="00B57B2A"/>
    <w:rsid w:val="00B6425D"/>
    <w:rsid w:val="00B658AD"/>
    <w:rsid w:val="00B65C9F"/>
    <w:rsid w:val="00B67C6E"/>
    <w:rsid w:val="00B73213"/>
    <w:rsid w:val="00B7506B"/>
    <w:rsid w:val="00B75B34"/>
    <w:rsid w:val="00B76AC8"/>
    <w:rsid w:val="00B8131A"/>
    <w:rsid w:val="00B8277B"/>
    <w:rsid w:val="00B8437D"/>
    <w:rsid w:val="00B84D1D"/>
    <w:rsid w:val="00B852E5"/>
    <w:rsid w:val="00B86DA4"/>
    <w:rsid w:val="00B90055"/>
    <w:rsid w:val="00B91D50"/>
    <w:rsid w:val="00B957A7"/>
    <w:rsid w:val="00B9600B"/>
    <w:rsid w:val="00B96719"/>
    <w:rsid w:val="00B96821"/>
    <w:rsid w:val="00BA07A1"/>
    <w:rsid w:val="00BA09A7"/>
    <w:rsid w:val="00BA18ED"/>
    <w:rsid w:val="00BA203E"/>
    <w:rsid w:val="00BA35C5"/>
    <w:rsid w:val="00BA3CE6"/>
    <w:rsid w:val="00BA568E"/>
    <w:rsid w:val="00BA6526"/>
    <w:rsid w:val="00BA6C8E"/>
    <w:rsid w:val="00BA7A84"/>
    <w:rsid w:val="00BB084E"/>
    <w:rsid w:val="00BB118B"/>
    <w:rsid w:val="00BB2BE6"/>
    <w:rsid w:val="00BB50CE"/>
    <w:rsid w:val="00BB573B"/>
    <w:rsid w:val="00BB5A20"/>
    <w:rsid w:val="00BB66EB"/>
    <w:rsid w:val="00BB6F31"/>
    <w:rsid w:val="00BB84D0"/>
    <w:rsid w:val="00BC12EE"/>
    <w:rsid w:val="00BC2C8B"/>
    <w:rsid w:val="00BC32C8"/>
    <w:rsid w:val="00BC3D9F"/>
    <w:rsid w:val="00BC4FF0"/>
    <w:rsid w:val="00BC6BD3"/>
    <w:rsid w:val="00BC734C"/>
    <w:rsid w:val="00BD3698"/>
    <w:rsid w:val="00BD5151"/>
    <w:rsid w:val="00BD602A"/>
    <w:rsid w:val="00BD63AF"/>
    <w:rsid w:val="00BD6888"/>
    <w:rsid w:val="00BD73F2"/>
    <w:rsid w:val="00BE0B2A"/>
    <w:rsid w:val="00BE212D"/>
    <w:rsid w:val="00BE3302"/>
    <w:rsid w:val="00BE4343"/>
    <w:rsid w:val="00BE43CB"/>
    <w:rsid w:val="00BF2A1C"/>
    <w:rsid w:val="00BF4892"/>
    <w:rsid w:val="00BF4B93"/>
    <w:rsid w:val="00BF685D"/>
    <w:rsid w:val="00BF7B5A"/>
    <w:rsid w:val="00C01A99"/>
    <w:rsid w:val="00C034B7"/>
    <w:rsid w:val="00C03F72"/>
    <w:rsid w:val="00C05956"/>
    <w:rsid w:val="00C1030A"/>
    <w:rsid w:val="00C10DED"/>
    <w:rsid w:val="00C112E8"/>
    <w:rsid w:val="00C116BD"/>
    <w:rsid w:val="00C13305"/>
    <w:rsid w:val="00C135E9"/>
    <w:rsid w:val="00C14980"/>
    <w:rsid w:val="00C15506"/>
    <w:rsid w:val="00C1595A"/>
    <w:rsid w:val="00C170E3"/>
    <w:rsid w:val="00C176C5"/>
    <w:rsid w:val="00C2201C"/>
    <w:rsid w:val="00C229AE"/>
    <w:rsid w:val="00C23E82"/>
    <w:rsid w:val="00C24E43"/>
    <w:rsid w:val="00C26281"/>
    <w:rsid w:val="00C273F5"/>
    <w:rsid w:val="00C274B9"/>
    <w:rsid w:val="00C30F84"/>
    <w:rsid w:val="00C3300D"/>
    <w:rsid w:val="00C34DA6"/>
    <w:rsid w:val="00C361D1"/>
    <w:rsid w:val="00C365DE"/>
    <w:rsid w:val="00C36B6F"/>
    <w:rsid w:val="00C36C19"/>
    <w:rsid w:val="00C405E8"/>
    <w:rsid w:val="00C41846"/>
    <w:rsid w:val="00C41F34"/>
    <w:rsid w:val="00C43425"/>
    <w:rsid w:val="00C46977"/>
    <w:rsid w:val="00C5075F"/>
    <w:rsid w:val="00C519D5"/>
    <w:rsid w:val="00C54555"/>
    <w:rsid w:val="00C55B24"/>
    <w:rsid w:val="00C570C2"/>
    <w:rsid w:val="00C571B7"/>
    <w:rsid w:val="00C57C5D"/>
    <w:rsid w:val="00C60B11"/>
    <w:rsid w:val="00C60E13"/>
    <w:rsid w:val="00C64CA8"/>
    <w:rsid w:val="00C703D4"/>
    <w:rsid w:val="00C727F5"/>
    <w:rsid w:val="00C76511"/>
    <w:rsid w:val="00C76522"/>
    <w:rsid w:val="00C76A3E"/>
    <w:rsid w:val="00C84C56"/>
    <w:rsid w:val="00C93312"/>
    <w:rsid w:val="00C94B80"/>
    <w:rsid w:val="00C96D07"/>
    <w:rsid w:val="00C96E25"/>
    <w:rsid w:val="00CA3486"/>
    <w:rsid w:val="00CA41DD"/>
    <w:rsid w:val="00CA48A9"/>
    <w:rsid w:val="00CA4DCA"/>
    <w:rsid w:val="00CA7C47"/>
    <w:rsid w:val="00CB0F60"/>
    <w:rsid w:val="00CB2378"/>
    <w:rsid w:val="00CB2604"/>
    <w:rsid w:val="00CB262D"/>
    <w:rsid w:val="00CB277A"/>
    <w:rsid w:val="00CB4661"/>
    <w:rsid w:val="00CB48FD"/>
    <w:rsid w:val="00CB5E21"/>
    <w:rsid w:val="00CB64D3"/>
    <w:rsid w:val="00CC3AE5"/>
    <w:rsid w:val="00CC49CF"/>
    <w:rsid w:val="00CC57B2"/>
    <w:rsid w:val="00CC7272"/>
    <w:rsid w:val="00CD06BC"/>
    <w:rsid w:val="00CD428F"/>
    <w:rsid w:val="00CD68EC"/>
    <w:rsid w:val="00CD6DEB"/>
    <w:rsid w:val="00CE307A"/>
    <w:rsid w:val="00CE3AA7"/>
    <w:rsid w:val="00CE5BCC"/>
    <w:rsid w:val="00CF02F0"/>
    <w:rsid w:val="00CF240F"/>
    <w:rsid w:val="00CF3B87"/>
    <w:rsid w:val="00CF5049"/>
    <w:rsid w:val="00CF71FD"/>
    <w:rsid w:val="00D00785"/>
    <w:rsid w:val="00D00D94"/>
    <w:rsid w:val="00D017BC"/>
    <w:rsid w:val="00D0338A"/>
    <w:rsid w:val="00D048D8"/>
    <w:rsid w:val="00D04B85"/>
    <w:rsid w:val="00D04DF1"/>
    <w:rsid w:val="00D05001"/>
    <w:rsid w:val="00D07299"/>
    <w:rsid w:val="00D07416"/>
    <w:rsid w:val="00D07B92"/>
    <w:rsid w:val="00D07C08"/>
    <w:rsid w:val="00D11C85"/>
    <w:rsid w:val="00D1253E"/>
    <w:rsid w:val="00D13A14"/>
    <w:rsid w:val="00D14700"/>
    <w:rsid w:val="00D1571A"/>
    <w:rsid w:val="00D172A1"/>
    <w:rsid w:val="00D24240"/>
    <w:rsid w:val="00D24EDF"/>
    <w:rsid w:val="00D25B94"/>
    <w:rsid w:val="00D25FFD"/>
    <w:rsid w:val="00D26810"/>
    <w:rsid w:val="00D313A0"/>
    <w:rsid w:val="00D3190F"/>
    <w:rsid w:val="00D323D9"/>
    <w:rsid w:val="00D32F46"/>
    <w:rsid w:val="00D33DD1"/>
    <w:rsid w:val="00D33E13"/>
    <w:rsid w:val="00D340C1"/>
    <w:rsid w:val="00D34B8B"/>
    <w:rsid w:val="00D34DD9"/>
    <w:rsid w:val="00D36161"/>
    <w:rsid w:val="00D36393"/>
    <w:rsid w:val="00D36ACB"/>
    <w:rsid w:val="00D37751"/>
    <w:rsid w:val="00D37931"/>
    <w:rsid w:val="00D40CB0"/>
    <w:rsid w:val="00D413D9"/>
    <w:rsid w:val="00D418F4"/>
    <w:rsid w:val="00D42A63"/>
    <w:rsid w:val="00D44A48"/>
    <w:rsid w:val="00D44C90"/>
    <w:rsid w:val="00D470EE"/>
    <w:rsid w:val="00D47FC3"/>
    <w:rsid w:val="00D500BE"/>
    <w:rsid w:val="00D50556"/>
    <w:rsid w:val="00D50A78"/>
    <w:rsid w:val="00D54B6D"/>
    <w:rsid w:val="00D55AFA"/>
    <w:rsid w:val="00D56A20"/>
    <w:rsid w:val="00D5754D"/>
    <w:rsid w:val="00D6002A"/>
    <w:rsid w:val="00D66761"/>
    <w:rsid w:val="00D66A17"/>
    <w:rsid w:val="00D7128D"/>
    <w:rsid w:val="00D71743"/>
    <w:rsid w:val="00D7245E"/>
    <w:rsid w:val="00D765A3"/>
    <w:rsid w:val="00D77E26"/>
    <w:rsid w:val="00D77F5D"/>
    <w:rsid w:val="00D84140"/>
    <w:rsid w:val="00D86938"/>
    <w:rsid w:val="00D8733E"/>
    <w:rsid w:val="00D900DB"/>
    <w:rsid w:val="00D91DB1"/>
    <w:rsid w:val="00D93229"/>
    <w:rsid w:val="00D93840"/>
    <w:rsid w:val="00D94A35"/>
    <w:rsid w:val="00D955FE"/>
    <w:rsid w:val="00D958C8"/>
    <w:rsid w:val="00D9630D"/>
    <w:rsid w:val="00DA018B"/>
    <w:rsid w:val="00DA0F1D"/>
    <w:rsid w:val="00DA33A4"/>
    <w:rsid w:val="00DA5C53"/>
    <w:rsid w:val="00DB15CE"/>
    <w:rsid w:val="00DB2065"/>
    <w:rsid w:val="00DB22A0"/>
    <w:rsid w:val="00DB314D"/>
    <w:rsid w:val="00DB33F9"/>
    <w:rsid w:val="00DB3B94"/>
    <w:rsid w:val="00DB3FC5"/>
    <w:rsid w:val="00DB4E7C"/>
    <w:rsid w:val="00DB5155"/>
    <w:rsid w:val="00DB545B"/>
    <w:rsid w:val="00DB5632"/>
    <w:rsid w:val="00DB5F6C"/>
    <w:rsid w:val="00DB618C"/>
    <w:rsid w:val="00DB77E8"/>
    <w:rsid w:val="00DB7D8C"/>
    <w:rsid w:val="00DC08C2"/>
    <w:rsid w:val="00DC208D"/>
    <w:rsid w:val="00DC4404"/>
    <w:rsid w:val="00DC55F6"/>
    <w:rsid w:val="00DC5BC5"/>
    <w:rsid w:val="00DC5F9C"/>
    <w:rsid w:val="00DC664D"/>
    <w:rsid w:val="00DC79AF"/>
    <w:rsid w:val="00DD0721"/>
    <w:rsid w:val="00DD103D"/>
    <w:rsid w:val="00DD15CF"/>
    <w:rsid w:val="00DD35BF"/>
    <w:rsid w:val="00DD3A6F"/>
    <w:rsid w:val="00DD4E1B"/>
    <w:rsid w:val="00DD75A1"/>
    <w:rsid w:val="00DE033F"/>
    <w:rsid w:val="00DE2D76"/>
    <w:rsid w:val="00DE3114"/>
    <w:rsid w:val="00DE40F1"/>
    <w:rsid w:val="00DE5F4F"/>
    <w:rsid w:val="00DE63CC"/>
    <w:rsid w:val="00DE7F4C"/>
    <w:rsid w:val="00DF1547"/>
    <w:rsid w:val="00DF1E17"/>
    <w:rsid w:val="00DF243F"/>
    <w:rsid w:val="00DF3670"/>
    <w:rsid w:val="00DF78BC"/>
    <w:rsid w:val="00E012E4"/>
    <w:rsid w:val="00E01378"/>
    <w:rsid w:val="00E01A3C"/>
    <w:rsid w:val="00E0597A"/>
    <w:rsid w:val="00E06241"/>
    <w:rsid w:val="00E07AB1"/>
    <w:rsid w:val="00E07EC7"/>
    <w:rsid w:val="00E10E79"/>
    <w:rsid w:val="00E11CF5"/>
    <w:rsid w:val="00E120C6"/>
    <w:rsid w:val="00E14571"/>
    <w:rsid w:val="00E1609E"/>
    <w:rsid w:val="00E20627"/>
    <w:rsid w:val="00E2201A"/>
    <w:rsid w:val="00E238CF"/>
    <w:rsid w:val="00E25030"/>
    <w:rsid w:val="00E2544B"/>
    <w:rsid w:val="00E25D43"/>
    <w:rsid w:val="00E264B9"/>
    <w:rsid w:val="00E26B66"/>
    <w:rsid w:val="00E3152C"/>
    <w:rsid w:val="00E32A13"/>
    <w:rsid w:val="00E32FAA"/>
    <w:rsid w:val="00E33A98"/>
    <w:rsid w:val="00E34ACB"/>
    <w:rsid w:val="00E355F0"/>
    <w:rsid w:val="00E405F9"/>
    <w:rsid w:val="00E40812"/>
    <w:rsid w:val="00E42CB0"/>
    <w:rsid w:val="00E4492F"/>
    <w:rsid w:val="00E45454"/>
    <w:rsid w:val="00E468A7"/>
    <w:rsid w:val="00E46B1D"/>
    <w:rsid w:val="00E47773"/>
    <w:rsid w:val="00E500A1"/>
    <w:rsid w:val="00E51F92"/>
    <w:rsid w:val="00E5447B"/>
    <w:rsid w:val="00E54B4A"/>
    <w:rsid w:val="00E5561D"/>
    <w:rsid w:val="00E56C57"/>
    <w:rsid w:val="00E571D9"/>
    <w:rsid w:val="00E572B7"/>
    <w:rsid w:val="00E60F22"/>
    <w:rsid w:val="00E618BE"/>
    <w:rsid w:val="00E61F8E"/>
    <w:rsid w:val="00E62093"/>
    <w:rsid w:val="00E62AD9"/>
    <w:rsid w:val="00E63310"/>
    <w:rsid w:val="00E63566"/>
    <w:rsid w:val="00E64547"/>
    <w:rsid w:val="00E64B4F"/>
    <w:rsid w:val="00E666FF"/>
    <w:rsid w:val="00E71576"/>
    <w:rsid w:val="00E72AE0"/>
    <w:rsid w:val="00E733C8"/>
    <w:rsid w:val="00E7425C"/>
    <w:rsid w:val="00E745A5"/>
    <w:rsid w:val="00E749FD"/>
    <w:rsid w:val="00E77F5F"/>
    <w:rsid w:val="00E80751"/>
    <w:rsid w:val="00E83B29"/>
    <w:rsid w:val="00E8665D"/>
    <w:rsid w:val="00E90E4D"/>
    <w:rsid w:val="00E91F72"/>
    <w:rsid w:val="00E92BCB"/>
    <w:rsid w:val="00E92E9E"/>
    <w:rsid w:val="00E93E33"/>
    <w:rsid w:val="00E9483E"/>
    <w:rsid w:val="00E94B7D"/>
    <w:rsid w:val="00E9581B"/>
    <w:rsid w:val="00E95ADE"/>
    <w:rsid w:val="00EA009A"/>
    <w:rsid w:val="00EA044B"/>
    <w:rsid w:val="00EA240A"/>
    <w:rsid w:val="00EA3B4C"/>
    <w:rsid w:val="00EA52E7"/>
    <w:rsid w:val="00EA6F99"/>
    <w:rsid w:val="00EA7058"/>
    <w:rsid w:val="00EB077C"/>
    <w:rsid w:val="00EB113A"/>
    <w:rsid w:val="00EB2182"/>
    <w:rsid w:val="00EB2F2A"/>
    <w:rsid w:val="00EB4671"/>
    <w:rsid w:val="00EB613D"/>
    <w:rsid w:val="00EB709F"/>
    <w:rsid w:val="00EC2FF9"/>
    <w:rsid w:val="00EC42E2"/>
    <w:rsid w:val="00EC45C0"/>
    <w:rsid w:val="00EC5181"/>
    <w:rsid w:val="00EC6645"/>
    <w:rsid w:val="00EC6D66"/>
    <w:rsid w:val="00EC7735"/>
    <w:rsid w:val="00EC7C47"/>
    <w:rsid w:val="00ED320F"/>
    <w:rsid w:val="00ED3A93"/>
    <w:rsid w:val="00ED5A1F"/>
    <w:rsid w:val="00ED5D42"/>
    <w:rsid w:val="00EE13B1"/>
    <w:rsid w:val="00EE2997"/>
    <w:rsid w:val="00EE364D"/>
    <w:rsid w:val="00EE3669"/>
    <w:rsid w:val="00EF1A0A"/>
    <w:rsid w:val="00EF2493"/>
    <w:rsid w:val="00EF3FBB"/>
    <w:rsid w:val="00EF43AE"/>
    <w:rsid w:val="00EF465D"/>
    <w:rsid w:val="00EF4B66"/>
    <w:rsid w:val="00EF535F"/>
    <w:rsid w:val="00EF7319"/>
    <w:rsid w:val="00EF76EA"/>
    <w:rsid w:val="00EF7D0B"/>
    <w:rsid w:val="00F00401"/>
    <w:rsid w:val="00F016A5"/>
    <w:rsid w:val="00F034E0"/>
    <w:rsid w:val="00F03751"/>
    <w:rsid w:val="00F04DAC"/>
    <w:rsid w:val="00F067E1"/>
    <w:rsid w:val="00F07653"/>
    <w:rsid w:val="00F07AA6"/>
    <w:rsid w:val="00F07E75"/>
    <w:rsid w:val="00F15FF0"/>
    <w:rsid w:val="00F16E95"/>
    <w:rsid w:val="00F17896"/>
    <w:rsid w:val="00F20729"/>
    <w:rsid w:val="00F21CA2"/>
    <w:rsid w:val="00F22339"/>
    <w:rsid w:val="00F2234D"/>
    <w:rsid w:val="00F2298C"/>
    <w:rsid w:val="00F23CB6"/>
    <w:rsid w:val="00F24961"/>
    <w:rsid w:val="00F24E75"/>
    <w:rsid w:val="00F26048"/>
    <w:rsid w:val="00F30247"/>
    <w:rsid w:val="00F30FF7"/>
    <w:rsid w:val="00F31254"/>
    <w:rsid w:val="00F31621"/>
    <w:rsid w:val="00F319FF"/>
    <w:rsid w:val="00F34398"/>
    <w:rsid w:val="00F362D6"/>
    <w:rsid w:val="00F41A6C"/>
    <w:rsid w:val="00F444BE"/>
    <w:rsid w:val="00F45DFF"/>
    <w:rsid w:val="00F45EFF"/>
    <w:rsid w:val="00F46F14"/>
    <w:rsid w:val="00F46F3A"/>
    <w:rsid w:val="00F47884"/>
    <w:rsid w:val="00F501D1"/>
    <w:rsid w:val="00F50375"/>
    <w:rsid w:val="00F50C3A"/>
    <w:rsid w:val="00F517A7"/>
    <w:rsid w:val="00F51C70"/>
    <w:rsid w:val="00F54D29"/>
    <w:rsid w:val="00F55A1C"/>
    <w:rsid w:val="00F56C6F"/>
    <w:rsid w:val="00F56DF2"/>
    <w:rsid w:val="00F56FAD"/>
    <w:rsid w:val="00F57B82"/>
    <w:rsid w:val="00F611EC"/>
    <w:rsid w:val="00F62F15"/>
    <w:rsid w:val="00F63455"/>
    <w:rsid w:val="00F64D66"/>
    <w:rsid w:val="00F659C5"/>
    <w:rsid w:val="00F669C2"/>
    <w:rsid w:val="00F67C6B"/>
    <w:rsid w:val="00F70A33"/>
    <w:rsid w:val="00F72249"/>
    <w:rsid w:val="00F742DA"/>
    <w:rsid w:val="00F74C48"/>
    <w:rsid w:val="00F75745"/>
    <w:rsid w:val="00F76F3F"/>
    <w:rsid w:val="00F80097"/>
    <w:rsid w:val="00F81F5D"/>
    <w:rsid w:val="00F83255"/>
    <w:rsid w:val="00F84129"/>
    <w:rsid w:val="00F846A3"/>
    <w:rsid w:val="00F86410"/>
    <w:rsid w:val="00F86F33"/>
    <w:rsid w:val="00F936AE"/>
    <w:rsid w:val="00F93921"/>
    <w:rsid w:val="00F93C3D"/>
    <w:rsid w:val="00F94EB8"/>
    <w:rsid w:val="00F9743B"/>
    <w:rsid w:val="00FA16B7"/>
    <w:rsid w:val="00FA5EF4"/>
    <w:rsid w:val="00FB1626"/>
    <w:rsid w:val="00FB192C"/>
    <w:rsid w:val="00FB1C15"/>
    <w:rsid w:val="00FB3238"/>
    <w:rsid w:val="00FB409E"/>
    <w:rsid w:val="00FB535A"/>
    <w:rsid w:val="00FB628B"/>
    <w:rsid w:val="00FB697C"/>
    <w:rsid w:val="00FB700A"/>
    <w:rsid w:val="00FB79B2"/>
    <w:rsid w:val="00FC0AAF"/>
    <w:rsid w:val="00FC0ECA"/>
    <w:rsid w:val="00FC35B2"/>
    <w:rsid w:val="00FC3A37"/>
    <w:rsid w:val="00FC40EB"/>
    <w:rsid w:val="00FC61E0"/>
    <w:rsid w:val="00FC67A3"/>
    <w:rsid w:val="00FC6831"/>
    <w:rsid w:val="00FC7F77"/>
    <w:rsid w:val="00FD3AF2"/>
    <w:rsid w:val="00FD4292"/>
    <w:rsid w:val="00FD43E9"/>
    <w:rsid w:val="00FD52FF"/>
    <w:rsid w:val="00FE20DA"/>
    <w:rsid w:val="00FF1900"/>
    <w:rsid w:val="00FF31C3"/>
    <w:rsid w:val="00FF4BA1"/>
    <w:rsid w:val="00FF4F33"/>
    <w:rsid w:val="00FF5B28"/>
    <w:rsid w:val="00FF6102"/>
    <w:rsid w:val="00FF6D9D"/>
    <w:rsid w:val="00FF7483"/>
    <w:rsid w:val="010EFF34"/>
    <w:rsid w:val="010FAC97"/>
    <w:rsid w:val="0131E195"/>
    <w:rsid w:val="01B4A33C"/>
    <w:rsid w:val="01EF3E2B"/>
    <w:rsid w:val="02B43A25"/>
    <w:rsid w:val="03046436"/>
    <w:rsid w:val="039CE98D"/>
    <w:rsid w:val="0406FF9F"/>
    <w:rsid w:val="040D67B9"/>
    <w:rsid w:val="042B389E"/>
    <w:rsid w:val="04474D59"/>
    <w:rsid w:val="0453DF8C"/>
    <w:rsid w:val="04672A2A"/>
    <w:rsid w:val="04A03497"/>
    <w:rsid w:val="04EB49AA"/>
    <w:rsid w:val="054AB4CD"/>
    <w:rsid w:val="056BBA9E"/>
    <w:rsid w:val="05811049"/>
    <w:rsid w:val="0597199D"/>
    <w:rsid w:val="05E581EF"/>
    <w:rsid w:val="0623BF7E"/>
    <w:rsid w:val="063C04F8"/>
    <w:rsid w:val="0671C126"/>
    <w:rsid w:val="06A1A7C0"/>
    <w:rsid w:val="06B5CACA"/>
    <w:rsid w:val="072B863F"/>
    <w:rsid w:val="07E9D2FD"/>
    <w:rsid w:val="08287C72"/>
    <w:rsid w:val="087AF49C"/>
    <w:rsid w:val="0890EBC2"/>
    <w:rsid w:val="08EFAD60"/>
    <w:rsid w:val="09177EAC"/>
    <w:rsid w:val="093C7BE3"/>
    <w:rsid w:val="095C5E7A"/>
    <w:rsid w:val="09B8CE7F"/>
    <w:rsid w:val="09F1827E"/>
    <w:rsid w:val="0A57B4E4"/>
    <w:rsid w:val="0A648DF4"/>
    <w:rsid w:val="0A9FC80D"/>
    <w:rsid w:val="0AF1A8B4"/>
    <w:rsid w:val="0B3F5B13"/>
    <w:rsid w:val="0B51E00E"/>
    <w:rsid w:val="0B570D0A"/>
    <w:rsid w:val="0B939F6D"/>
    <w:rsid w:val="0BB509C1"/>
    <w:rsid w:val="0C285A79"/>
    <w:rsid w:val="0C525F3E"/>
    <w:rsid w:val="0CAF9B32"/>
    <w:rsid w:val="0CCEDDC3"/>
    <w:rsid w:val="0CFE5F7F"/>
    <w:rsid w:val="0D250C4E"/>
    <w:rsid w:val="0D3ADAF2"/>
    <w:rsid w:val="0D789369"/>
    <w:rsid w:val="0DEE2F9F"/>
    <w:rsid w:val="0E08F529"/>
    <w:rsid w:val="0F5643C4"/>
    <w:rsid w:val="0FA9F9DF"/>
    <w:rsid w:val="0FD3E6C0"/>
    <w:rsid w:val="10224D5F"/>
    <w:rsid w:val="10302BA1"/>
    <w:rsid w:val="10F795EF"/>
    <w:rsid w:val="10FE0249"/>
    <w:rsid w:val="1150A2D4"/>
    <w:rsid w:val="11512A3D"/>
    <w:rsid w:val="1186AB0D"/>
    <w:rsid w:val="11AAB902"/>
    <w:rsid w:val="121D4E78"/>
    <w:rsid w:val="121F3995"/>
    <w:rsid w:val="1263E61D"/>
    <w:rsid w:val="1272A8B1"/>
    <w:rsid w:val="12C91B97"/>
    <w:rsid w:val="133199BD"/>
    <w:rsid w:val="1361C6A2"/>
    <w:rsid w:val="13AF4731"/>
    <w:rsid w:val="13EA79ED"/>
    <w:rsid w:val="14B60A54"/>
    <w:rsid w:val="14BB6602"/>
    <w:rsid w:val="157BFCDE"/>
    <w:rsid w:val="1600BC59"/>
    <w:rsid w:val="16963512"/>
    <w:rsid w:val="16AC9D27"/>
    <w:rsid w:val="172697C2"/>
    <w:rsid w:val="179BE29C"/>
    <w:rsid w:val="17A54109"/>
    <w:rsid w:val="181229A3"/>
    <w:rsid w:val="184FEAD3"/>
    <w:rsid w:val="1878D4C1"/>
    <w:rsid w:val="187A4118"/>
    <w:rsid w:val="18934FBD"/>
    <w:rsid w:val="18E8ACD8"/>
    <w:rsid w:val="1953F124"/>
    <w:rsid w:val="196990C1"/>
    <w:rsid w:val="19DAF058"/>
    <w:rsid w:val="1A10F0D0"/>
    <w:rsid w:val="1A2C31EA"/>
    <w:rsid w:val="1A66A6E5"/>
    <w:rsid w:val="1A7133FF"/>
    <w:rsid w:val="1B299CF8"/>
    <w:rsid w:val="1B78D653"/>
    <w:rsid w:val="1BA69FDA"/>
    <w:rsid w:val="1BA9DC98"/>
    <w:rsid w:val="1C01C6F5"/>
    <w:rsid w:val="1C381AD0"/>
    <w:rsid w:val="1C4939A7"/>
    <w:rsid w:val="1C4F4F8D"/>
    <w:rsid w:val="1C63C863"/>
    <w:rsid w:val="1CCC90EB"/>
    <w:rsid w:val="1CF1074D"/>
    <w:rsid w:val="1CF43594"/>
    <w:rsid w:val="1D0B5AA7"/>
    <w:rsid w:val="1D8A18EF"/>
    <w:rsid w:val="1DBB69A7"/>
    <w:rsid w:val="1DF24BBE"/>
    <w:rsid w:val="1EC5C5A2"/>
    <w:rsid w:val="1EE3978D"/>
    <w:rsid w:val="1EFFA30D"/>
    <w:rsid w:val="1F0EEC5A"/>
    <w:rsid w:val="20006861"/>
    <w:rsid w:val="203B6A94"/>
    <w:rsid w:val="204530B2"/>
    <w:rsid w:val="204A196F"/>
    <w:rsid w:val="205BFFAE"/>
    <w:rsid w:val="207ABE60"/>
    <w:rsid w:val="208BD6FA"/>
    <w:rsid w:val="20D2272B"/>
    <w:rsid w:val="20D34B74"/>
    <w:rsid w:val="20E7CED6"/>
    <w:rsid w:val="20EEA266"/>
    <w:rsid w:val="21183315"/>
    <w:rsid w:val="217C9475"/>
    <w:rsid w:val="218B89E1"/>
    <w:rsid w:val="218EB978"/>
    <w:rsid w:val="21DAA73F"/>
    <w:rsid w:val="21DF6EFC"/>
    <w:rsid w:val="21E3236F"/>
    <w:rsid w:val="22423C67"/>
    <w:rsid w:val="2375F2BE"/>
    <w:rsid w:val="2384A9F5"/>
    <w:rsid w:val="245B9C9F"/>
    <w:rsid w:val="24920434"/>
    <w:rsid w:val="24935818"/>
    <w:rsid w:val="24A5071C"/>
    <w:rsid w:val="24BFD026"/>
    <w:rsid w:val="24D9735F"/>
    <w:rsid w:val="25024C13"/>
    <w:rsid w:val="25438E9E"/>
    <w:rsid w:val="257984FB"/>
    <w:rsid w:val="257ACEC0"/>
    <w:rsid w:val="26059383"/>
    <w:rsid w:val="2610EBD6"/>
    <w:rsid w:val="2662A784"/>
    <w:rsid w:val="26CC5734"/>
    <w:rsid w:val="26ED335F"/>
    <w:rsid w:val="275BDCAE"/>
    <w:rsid w:val="285884DE"/>
    <w:rsid w:val="286B5CBA"/>
    <w:rsid w:val="28A0A1F6"/>
    <w:rsid w:val="28BE9C71"/>
    <w:rsid w:val="28C1F72D"/>
    <w:rsid w:val="28F47F85"/>
    <w:rsid w:val="29070333"/>
    <w:rsid w:val="29266811"/>
    <w:rsid w:val="297321A2"/>
    <w:rsid w:val="298DF000"/>
    <w:rsid w:val="2A6F00CD"/>
    <w:rsid w:val="2AF6C6C0"/>
    <w:rsid w:val="2AF9EE7C"/>
    <w:rsid w:val="2B1DB10F"/>
    <w:rsid w:val="2B9CE2AC"/>
    <w:rsid w:val="2C17D0E7"/>
    <w:rsid w:val="2C4A1AEB"/>
    <w:rsid w:val="2C4D7E5F"/>
    <w:rsid w:val="2CA06689"/>
    <w:rsid w:val="2D2BF1F7"/>
    <w:rsid w:val="2D60818B"/>
    <w:rsid w:val="2D841FA1"/>
    <w:rsid w:val="2D8B218A"/>
    <w:rsid w:val="2DA91F0C"/>
    <w:rsid w:val="2E1D0C61"/>
    <w:rsid w:val="2E55108B"/>
    <w:rsid w:val="2E98C689"/>
    <w:rsid w:val="2E9E61B5"/>
    <w:rsid w:val="2EAFA087"/>
    <w:rsid w:val="2EBC6F16"/>
    <w:rsid w:val="2EF39426"/>
    <w:rsid w:val="2F327BDB"/>
    <w:rsid w:val="2F7E93A3"/>
    <w:rsid w:val="2FB166FE"/>
    <w:rsid w:val="2FCFAC5F"/>
    <w:rsid w:val="300F6101"/>
    <w:rsid w:val="306659B6"/>
    <w:rsid w:val="307FA753"/>
    <w:rsid w:val="30A5411D"/>
    <w:rsid w:val="30DAB724"/>
    <w:rsid w:val="30EFF3AE"/>
    <w:rsid w:val="31699E02"/>
    <w:rsid w:val="31774660"/>
    <w:rsid w:val="321ACA51"/>
    <w:rsid w:val="3233F2AE"/>
    <w:rsid w:val="32A7412D"/>
    <w:rsid w:val="32DC09FC"/>
    <w:rsid w:val="33136D44"/>
    <w:rsid w:val="3392885B"/>
    <w:rsid w:val="33A4F6AF"/>
    <w:rsid w:val="33A6E273"/>
    <w:rsid w:val="33DF2724"/>
    <w:rsid w:val="34218F3A"/>
    <w:rsid w:val="348D8F8B"/>
    <w:rsid w:val="34916751"/>
    <w:rsid w:val="34A48A4D"/>
    <w:rsid w:val="34EFE0BF"/>
    <w:rsid w:val="3503BB2C"/>
    <w:rsid w:val="35526B13"/>
    <w:rsid w:val="35531876"/>
    <w:rsid w:val="358CF5E1"/>
    <w:rsid w:val="35E6356D"/>
    <w:rsid w:val="36CCD205"/>
    <w:rsid w:val="36DB93D3"/>
    <w:rsid w:val="37170C4C"/>
    <w:rsid w:val="37356932"/>
    <w:rsid w:val="37C69B3A"/>
    <w:rsid w:val="37D034E4"/>
    <w:rsid w:val="37DABE44"/>
    <w:rsid w:val="37E8CD1D"/>
    <w:rsid w:val="386B35E5"/>
    <w:rsid w:val="3AE0A338"/>
    <w:rsid w:val="3AE549DD"/>
    <w:rsid w:val="3AEE82C7"/>
    <w:rsid w:val="3B07D297"/>
    <w:rsid w:val="3B30E9F5"/>
    <w:rsid w:val="3B667048"/>
    <w:rsid w:val="3BC1405F"/>
    <w:rsid w:val="3C0BC2E3"/>
    <w:rsid w:val="3C901720"/>
    <w:rsid w:val="3C9C8CB9"/>
    <w:rsid w:val="3CB0FDED"/>
    <w:rsid w:val="3DAE903C"/>
    <w:rsid w:val="3DEFC922"/>
    <w:rsid w:val="3E190EC6"/>
    <w:rsid w:val="3E36CB48"/>
    <w:rsid w:val="3E5A8542"/>
    <w:rsid w:val="3EBD64B5"/>
    <w:rsid w:val="3EBFB50B"/>
    <w:rsid w:val="3EF94D59"/>
    <w:rsid w:val="3F4F22CA"/>
    <w:rsid w:val="3F60FC8B"/>
    <w:rsid w:val="3F658FE2"/>
    <w:rsid w:val="3F82C396"/>
    <w:rsid w:val="3F8B2802"/>
    <w:rsid w:val="3FA6AD40"/>
    <w:rsid w:val="3FC93C0B"/>
    <w:rsid w:val="4004033A"/>
    <w:rsid w:val="4011DDAF"/>
    <w:rsid w:val="4071E48F"/>
    <w:rsid w:val="40A4EE46"/>
    <w:rsid w:val="40C86854"/>
    <w:rsid w:val="40E101FA"/>
    <w:rsid w:val="40F42B72"/>
    <w:rsid w:val="41CE1A31"/>
    <w:rsid w:val="41D6211A"/>
    <w:rsid w:val="421D7874"/>
    <w:rsid w:val="4230EE1B"/>
    <w:rsid w:val="42359D56"/>
    <w:rsid w:val="4277EF57"/>
    <w:rsid w:val="428AAFE2"/>
    <w:rsid w:val="43F93F4D"/>
    <w:rsid w:val="44479F82"/>
    <w:rsid w:val="44AC6F2F"/>
    <w:rsid w:val="45081A7B"/>
    <w:rsid w:val="452E1E21"/>
    <w:rsid w:val="457F2798"/>
    <w:rsid w:val="45CB60F4"/>
    <w:rsid w:val="45D03E0F"/>
    <w:rsid w:val="46AB9A75"/>
    <w:rsid w:val="46E55353"/>
    <w:rsid w:val="4760B350"/>
    <w:rsid w:val="477F135F"/>
    <w:rsid w:val="47949291"/>
    <w:rsid w:val="47DEF9D4"/>
    <w:rsid w:val="484699A5"/>
    <w:rsid w:val="487605A4"/>
    <w:rsid w:val="48BC7D77"/>
    <w:rsid w:val="48FC9A15"/>
    <w:rsid w:val="4944DEE0"/>
    <w:rsid w:val="49F2E015"/>
    <w:rsid w:val="4B1747F9"/>
    <w:rsid w:val="4B3E205B"/>
    <w:rsid w:val="4B44310A"/>
    <w:rsid w:val="4BC1ABEA"/>
    <w:rsid w:val="4BE6F00A"/>
    <w:rsid w:val="4C11875D"/>
    <w:rsid w:val="4C686F86"/>
    <w:rsid w:val="4C794E95"/>
    <w:rsid w:val="4C9FCD02"/>
    <w:rsid w:val="4CEDBA77"/>
    <w:rsid w:val="4D047093"/>
    <w:rsid w:val="4D530C47"/>
    <w:rsid w:val="4D75CCF2"/>
    <w:rsid w:val="4D9B0EEF"/>
    <w:rsid w:val="4DAE343C"/>
    <w:rsid w:val="4E0362E2"/>
    <w:rsid w:val="4E75459C"/>
    <w:rsid w:val="4EC576F5"/>
    <w:rsid w:val="4F0308C9"/>
    <w:rsid w:val="4F3D3637"/>
    <w:rsid w:val="4F82DFBC"/>
    <w:rsid w:val="4FEA0BB9"/>
    <w:rsid w:val="5008CF48"/>
    <w:rsid w:val="50313693"/>
    <w:rsid w:val="5035994F"/>
    <w:rsid w:val="506EF020"/>
    <w:rsid w:val="50976899"/>
    <w:rsid w:val="50B1FFCA"/>
    <w:rsid w:val="50B369BC"/>
    <w:rsid w:val="50D88065"/>
    <w:rsid w:val="5170D649"/>
    <w:rsid w:val="5186897D"/>
    <w:rsid w:val="52196616"/>
    <w:rsid w:val="52B963FF"/>
    <w:rsid w:val="538939AB"/>
    <w:rsid w:val="53997327"/>
    <w:rsid w:val="539C8449"/>
    <w:rsid w:val="53BC6ECD"/>
    <w:rsid w:val="54481F77"/>
    <w:rsid w:val="54BC4C7B"/>
    <w:rsid w:val="551BA832"/>
    <w:rsid w:val="553D391D"/>
    <w:rsid w:val="559AC1F6"/>
    <w:rsid w:val="55A82CEC"/>
    <w:rsid w:val="567AAFAE"/>
    <w:rsid w:val="56E10F10"/>
    <w:rsid w:val="57223DBD"/>
    <w:rsid w:val="57580F60"/>
    <w:rsid w:val="576A2B14"/>
    <w:rsid w:val="5775459E"/>
    <w:rsid w:val="58049A7E"/>
    <w:rsid w:val="583B8159"/>
    <w:rsid w:val="59354F41"/>
    <w:rsid w:val="5A08B4AB"/>
    <w:rsid w:val="5A21DD08"/>
    <w:rsid w:val="5A59CD28"/>
    <w:rsid w:val="5A894C7B"/>
    <w:rsid w:val="5AF21AB8"/>
    <w:rsid w:val="5AFCC6D2"/>
    <w:rsid w:val="5B0A46F6"/>
    <w:rsid w:val="5B7446AE"/>
    <w:rsid w:val="5BFBD5D2"/>
    <w:rsid w:val="5C0C7A6C"/>
    <w:rsid w:val="5C0D10D5"/>
    <w:rsid w:val="5C194130"/>
    <w:rsid w:val="5C2DFB70"/>
    <w:rsid w:val="5CC23C43"/>
    <w:rsid w:val="5CC93C24"/>
    <w:rsid w:val="5CE42FB6"/>
    <w:rsid w:val="5D7E857C"/>
    <w:rsid w:val="5D874300"/>
    <w:rsid w:val="5D99281A"/>
    <w:rsid w:val="5E0C2DDC"/>
    <w:rsid w:val="5E29BB7A"/>
    <w:rsid w:val="5E90EAAE"/>
    <w:rsid w:val="5E9AB217"/>
    <w:rsid w:val="5EDCC494"/>
    <w:rsid w:val="5F0B7277"/>
    <w:rsid w:val="5F2C8B9F"/>
    <w:rsid w:val="5F8C20C2"/>
    <w:rsid w:val="5FAB1B52"/>
    <w:rsid w:val="5FD6EFBE"/>
    <w:rsid w:val="604696C1"/>
    <w:rsid w:val="6084542D"/>
    <w:rsid w:val="60F0C1D0"/>
    <w:rsid w:val="613D9D16"/>
    <w:rsid w:val="61416C11"/>
    <w:rsid w:val="615665AF"/>
    <w:rsid w:val="6160B6A5"/>
    <w:rsid w:val="61752DC9"/>
    <w:rsid w:val="619CAD47"/>
    <w:rsid w:val="61A3ED6A"/>
    <w:rsid w:val="61BEA0F1"/>
    <w:rsid w:val="61F6DA1B"/>
    <w:rsid w:val="61FCB82A"/>
    <w:rsid w:val="622AA6CB"/>
    <w:rsid w:val="62587B81"/>
    <w:rsid w:val="627B189F"/>
    <w:rsid w:val="62ABB798"/>
    <w:rsid w:val="631E545C"/>
    <w:rsid w:val="632EF398"/>
    <w:rsid w:val="635A9A58"/>
    <w:rsid w:val="636DE4F6"/>
    <w:rsid w:val="63850A09"/>
    <w:rsid w:val="6391A202"/>
    <w:rsid w:val="63E7CB39"/>
    <w:rsid w:val="64224276"/>
    <w:rsid w:val="647316B9"/>
    <w:rsid w:val="6478BA42"/>
    <w:rsid w:val="64F4BE6A"/>
    <w:rsid w:val="64FCF09D"/>
    <w:rsid w:val="653325CF"/>
    <w:rsid w:val="65518787"/>
    <w:rsid w:val="655936AA"/>
    <w:rsid w:val="6587B60E"/>
    <w:rsid w:val="65FE10EA"/>
    <w:rsid w:val="6617C671"/>
    <w:rsid w:val="664F07FD"/>
    <w:rsid w:val="6655F51E"/>
    <w:rsid w:val="66A2A6A9"/>
    <w:rsid w:val="671023A2"/>
    <w:rsid w:val="67312D1C"/>
    <w:rsid w:val="67494BF5"/>
    <w:rsid w:val="675306EB"/>
    <w:rsid w:val="6778E2D1"/>
    <w:rsid w:val="67B1B33E"/>
    <w:rsid w:val="680D469F"/>
    <w:rsid w:val="6829EECC"/>
    <w:rsid w:val="684A03CE"/>
    <w:rsid w:val="6863A6A6"/>
    <w:rsid w:val="68672230"/>
    <w:rsid w:val="68744BED"/>
    <w:rsid w:val="687F4FDD"/>
    <w:rsid w:val="689A20F0"/>
    <w:rsid w:val="68B64045"/>
    <w:rsid w:val="68CD16B8"/>
    <w:rsid w:val="6911416B"/>
    <w:rsid w:val="69342E74"/>
    <w:rsid w:val="693A2061"/>
    <w:rsid w:val="69D061C0"/>
    <w:rsid w:val="69F49339"/>
    <w:rsid w:val="69FF54B7"/>
    <w:rsid w:val="6A51FAD7"/>
    <w:rsid w:val="6AA28A3C"/>
    <w:rsid w:val="6ACED369"/>
    <w:rsid w:val="6AECF5A0"/>
    <w:rsid w:val="6AFB0D41"/>
    <w:rsid w:val="6AFBBFA1"/>
    <w:rsid w:val="6B1B6E3B"/>
    <w:rsid w:val="6B3E1B11"/>
    <w:rsid w:val="6B9CF624"/>
    <w:rsid w:val="6BE4318D"/>
    <w:rsid w:val="6C24FBE8"/>
    <w:rsid w:val="6C55094A"/>
    <w:rsid w:val="6C770EB4"/>
    <w:rsid w:val="6CA2BB2C"/>
    <w:rsid w:val="6CCA4E83"/>
    <w:rsid w:val="6CCBDE58"/>
    <w:rsid w:val="6D33A848"/>
    <w:rsid w:val="6D5A8843"/>
    <w:rsid w:val="6E06742B"/>
    <w:rsid w:val="6E693A94"/>
    <w:rsid w:val="6E823DA1"/>
    <w:rsid w:val="6E827072"/>
    <w:rsid w:val="6E82AB24"/>
    <w:rsid w:val="6E8AAA86"/>
    <w:rsid w:val="6F48EAC2"/>
    <w:rsid w:val="6FAFFC51"/>
    <w:rsid w:val="7060344E"/>
    <w:rsid w:val="707CDF22"/>
    <w:rsid w:val="70F721C2"/>
    <w:rsid w:val="710B7965"/>
    <w:rsid w:val="717F6D8C"/>
    <w:rsid w:val="71C7F31B"/>
    <w:rsid w:val="7279489D"/>
    <w:rsid w:val="72BF440D"/>
    <w:rsid w:val="72CBC20A"/>
    <w:rsid w:val="72D3C5BA"/>
    <w:rsid w:val="72E652E5"/>
    <w:rsid w:val="72EE4365"/>
    <w:rsid w:val="73219C60"/>
    <w:rsid w:val="7329303F"/>
    <w:rsid w:val="7355E195"/>
    <w:rsid w:val="738CB90A"/>
    <w:rsid w:val="73AD9DE8"/>
    <w:rsid w:val="73C06C94"/>
    <w:rsid w:val="73CBAA68"/>
    <w:rsid w:val="73F86095"/>
    <w:rsid w:val="7464E2C3"/>
    <w:rsid w:val="748BA3BF"/>
    <w:rsid w:val="74A96634"/>
    <w:rsid w:val="74AE965F"/>
    <w:rsid w:val="74B70E4E"/>
    <w:rsid w:val="7504C3A8"/>
    <w:rsid w:val="754F9B4D"/>
    <w:rsid w:val="75946778"/>
    <w:rsid w:val="76004B39"/>
    <w:rsid w:val="76476607"/>
    <w:rsid w:val="76B9022D"/>
    <w:rsid w:val="775226DD"/>
    <w:rsid w:val="77681CED"/>
    <w:rsid w:val="779D2BA8"/>
    <w:rsid w:val="77D450F9"/>
    <w:rsid w:val="78432559"/>
    <w:rsid w:val="78C51276"/>
    <w:rsid w:val="78EC0D63"/>
    <w:rsid w:val="793708F5"/>
    <w:rsid w:val="7953FF7A"/>
    <w:rsid w:val="795907A6"/>
    <w:rsid w:val="795CD91E"/>
    <w:rsid w:val="79824048"/>
    <w:rsid w:val="799CBB44"/>
    <w:rsid w:val="79C45714"/>
    <w:rsid w:val="79DDD07E"/>
    <w:rsid w:val="7A201B4B"/>
    <w:rsid w:val="7A7E5440"/>
    <w:rsid w:val="7AD2A985"/>
    <w:rsid w:val="7AF2C26F"/>
    <w:rsid w:val="7B601DB7"/>
    <w:rsid w:val="7B691BB2"/>
    <w:rsid w:val="7B82113E"/>
    <w:rsid w:val="7B9086B7"/>
    <w:rsid w:val="7BAB7F6C"/>
    <w:rsid w:val="7C11E963"/>
    <w:rsid w:val="7C5FFDF3"/>
    <w:rsid w:val="7C6D3A15"/>
    <w:rsid w:val="7C80C794"/>
    <w:rsid w:val="7C8E8583"/>
    <w:rsid w:val="7C928300"/>
    <w:rsid w:val="7CBF53C1"/>
    <w:rsid w:val="7CC94000"/>
    <w:rsid w:val="7CD83197"/>
    <w:rsid w:val="7D1DE19F"/>
    <w:rsid w:val="7D2212DF"/>
    <w:rsid w:val="7D311310"/>
    <w:rsid w:val="7DC4D0AE"/>
    <w:rsid w:val="7DFE68B5"/>
    <w:rsid w:val="7ECFE29E"/>
    <w:rsid w:val="7EE77451"/>
    <w:rsid w:val="7F568635"/>
    <w:rsid w:val="7FA84413"/>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9C597"/>
  <w15:chartTrackingRefBased/>
  <w15:docId w15:val="{D6BB8D38-1354-4615-80A9-0274DA256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F4988"/>
    <w:pPr>
      <w:suppressAutoHyphens/>
      <w:spacing w:after="200" w:line="240" w:lineRule="auto"/>
    </w:pPr>
    <w:rPr>
      <w:rFonts w:ascii="Times New Roman" w:hAnsi="Times New Roman"/>
      <w:sz w:val="24"/>
    </w:rPr>
  </w:style>
  <w:style w:type="paragraph" w:styleId="Pealkiri1">
    <w:name w:val="heading 1"/>
    <w:basedOn w:val="Normaallaad"/>
    <w:next w:val="Normaallaad"/>
    <w:link w:val="Pealkiri1Mrk"/>
    <w:uiPriority w:val="9"/>
    <w:qFormat/>
    <w:rsid w:val="008A4B3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Pealkiri2">
    <w:name w:val="heading 2"/>
    <w:basedOn w:val="Normaallaad"/>
    <w:next w:val="Normaallaad"/>
    <w:link w:val="Pealkiri2Mrk"/>
    <w:uiPriority w:val="9"/>
    <w:unhideWhenUsed/>
    <w:qFormat/>
    <w:rsid w:val="008A4B3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8A4B3A"/>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Pealkiri6">
    <w:name w:val="heading 6"/>
    <w:basedOn w:val="Normaallaad"/>
    <w:next w:val="Normaallaad"/>
    <w:link w:val="Pealkiri6Mrk"/>
    <w:uiPriority w:val="9"/>
    <w:semiHidden/>
    <w:unhideWhenUsed/>
    <w:qFormat/>
    <w:rsid w:val="00222CC2"/>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FC67A3"/>
    <w:rPr>
      <w:sz w:val="16"/>
      <w:szCs w:val="16"/>
    </w:rPr>
  </w:style>
  <w:style w:type="paragraph" w:styleId="Kommentaaritekst">
    <w:name w:val="annotation text"/>
    <w:basedOn w:val="Normaallaad"/>
    <w:link w:val="KommentaaritekstMrk"/>
    <w:uiPriority w:val="99"/>
    <w:unhideWhenUsed/>
    <w:rsid w:val="00FC67A3"/>
    <w:rPr>
      <w:sz w:val="20"/>
      <w:szCs w:val="20"/>
    </w:rPr>
  </w:style>
  <w:style w:type="character" w:customStyle="1" w:styleId="KommentaaritekstMrk">
    <w:name w:val="Kommentaari tekst Märk"/>
    <w:basedOn w:val="Liguvaikefont"/>
    <w:link w:val="Kommentaaritekst"/>
    <w:uiPriority w:val="99"/>
    <w:rsid w:val="00FC67A3"/>
    <w:rPr>
      <w:sz w:val="20"/>
      <w:szCs w:val="20"/>
    </w:rPr>
  </w:style>
  <w:style w:type="paragraph" w:styleId="Kommentaariteema">
    <w:name w:val="annotation subject"/>
    <w:basedOn w:val="Kommentaaritekst"/>
    <w:next w:val="Kommentaaritekst"/>
    <w:link w:val="KommentaariteemaMrk"/>
    <w:uiPriority w:val="99"/>
    <w:semiHidden/>
    <w:unhideWhenUsed/>
    <w:rsid w:val="00FC67A3"/>
    <w:rPr>
      <w:b/>
      <w:bCs/>
    </w:rPr>
  </w:style>
  <w:style w:type="character" w:customStyle="1" w:styleId="KommentaariteemaMrk">
    <w:name w:val="Kommentaari teema Märk"/>
    <w:basedOn w:val="KommentaaritekstMrk"/>
    <w:link w:val="Kommentaariteema"/>
    <w:uiPriority w:val="99"/>
    <w:semiHidden/>
    <w:rsid w:val="00FC67A3"/>
    <w:rPr>
      <w:b/>
      <w:bCs/>
      <w:sz w:val="20"/>
      <w:szCs w:val="20"/>
    </w:rPr>
  </w:style>
  <w:style w:type="paragraph" w:styleId="Jutumullitekst">
    <w:name w:val="Balloon Text"/>
    <w:basedOn w:val="Normaallaad"/>
    <w:link w:val="JutumullitekstMrk"/>
    <w:uiPriority w:val="99"/>
    <w:semiHidden/>
    <w:unhideWhenUsed/>
    <w:rsid w:val="00FC67A3"/>
    <w:pPr>
      <w:spacing w:after="0"/>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FC67A3"/>
    <w:rPr>
      <w:rFonts w:ascii="Segoe UI" w:hAnsi="Segoe UI" w:cs="Segoe UI"/>
      <w:sz w:val="18"/>
      <w:szCs w:val="18"/>
    </w:rPr>
  </w:style>
  <w:style w:type="character" w:styleId="Hperlink">
    <w:name w:val="Hyperlink"/>
    <w:basedOn w:val="Liguvaikefont"/>
    <w:uiPriority w:val="99"/>
    <w:unhideWhenUsed/>
    <w:rsid w:val="00FC67A3"/>
    <w:rPr>
      <w:color w:val="0563C1" w:themeColor="hyperlink"/>
      <w:u w:val="single"/>
    </w:rPr>
  </w:style>
  <w:style w:type="paragraph" w:customStyle="1" w:styleId="Vaikimisi">
    <w:name w:val="Vaikimisi"/>
    <w:rsid w:val="00460801"/>
    <w:pPr>
      <w:widowControl w:val="0"/>
      <w:autoSpaceDE w:val="0"/>
      <w:autoSpaceDN w:val="0"/>
      <w:adjustRightInd w:val="0"/>
      <w:spacing w:after="0" w:line="240" w:lineRule="auto"/>
    </w:pPr>
    <w:rPr>
      <w:rFonts w:ascii="Times New Roman" w:eastAsiaTheme="minorEastAsia" w:hAnsi="Times New Roman" w:cs="Times New Roman"/>
      <w:kern w:val="1"/>
      <w:sz w:val="24"/>
      <w:szCs w:val="24"/>
      <w:lang w:eastAsia="et-EE"/>
    </w:rPr>
  </w:style>
  <w:style w:type="paragraph" w:styleId="Normaallaadveeb">
    <w:name w:val="Normal (Web)"/>
    <w:basedOn w:val="Normaallaad"/>
    <w:uiPriority w:val="99"/>
    <w:unhideWhenUsed/>
    <w:rsid w:val="00460801"/>
    <w:rPr>
      <w:rFonts w:cs="Times New Roman"/>
      <w:szCs w:val="24"/>
    </w:rPr>
  </w:style>
  <w:style w:type="character" w:customStyle="1" w:styleId="Pealkiri2Mrk">
    <w:name w:val="Pealkiri 2 Märk"/>
    <w:basedOn w:val="Liguvaikefont"/>
    <w:link w:val="Pealkiri2"/>
    <w:uiPriority w:val="9"/>
    <w:rsid w:val="008A4B3A"/>
    <w:rPr>
      <w:rFonts w:asciiTheme="majorHAnsi" w:eastAsiaTheme="majorEastAsia" w:hAnsiTheme="majorHAnsi" w:cstheme="majorBidi"/>
      <w:color w:val="2E74B5" w:themeColor="accent1" w:themeShade="BF"/>
      <w:sz w:val="26"/>
      <w:szCs w:val="26"/>
    </w:rPr>
  </w:style>
  <w:style w:type="character" w:customStyle="1" w:styleId="Pealkiri3Mrk">
    <w:name w:val="Pealkiri 3 Märk"/>
    <w:basedOn w:val="Liguvaikefont"/>
    <w:link w:val="Pealkiri3"/>
    <w:uiPriority w:val="9"/>
    <w:rsid w:val="008A4B3A"/>
    <w:rPr>
      <w:rFonts w:asciiTheme="majorHAnsi" w:eastAsiaTheme="majorEastAsia" w:hAnsiTheme="majorHAnsi" w:cstheme="majorBidi"/>
      <w:color w:val="1F4D78" w:themeColor="accent1" w:themeShade="7F"/>
      <w:sz w:val="24"/>
      <w:szCs w:val="24"/>
    </w:rPr>
  </w:style>
  <w:style w:type="character" w:customStyle="1" w:styleId="Pealkiri1Mrk">
    <w:name w:val="Pealkiri 1 Märk"/>
    <w:basedOn w:val="Liguvaikefont"/>
    <w:link w:val="Pealkiri1"/>
    <w:uiPriority w:val="9"/>
    <w:rsid w:val="008A4B3A"/>
    <w:rPr>
      <w:rFonts w:asciiTheme="majorHAnsi" w:eastAsiaTheme="majorEastAsia" w:hAnsiTheme="majorHAnsi" w:cstheme="majorBidi"/>
      <w:color w:val="2E74B5" w:themeColor="accent1" w:themeShade="BF"/>
      <w:sz w:val="32"/>
      <w:szCs w:val="32"/>
    </w:rPr>
  </w:style>
  <w:style w:type="paragraph" w:customStyle="1" w:styleId="pealkiri">
    <w:name w:val="§_pealkiri"/>
    <w:basedOn w:val="Normaallaad"/>
    <w:qFormat/>
    <w:rsid w:val="00161C39"/>
    <w:pPr>
      <w:widowControl w:val="0"/>
      <w:suppressAutoHyphens w:val="0"/>
      <w:autoSpaceDN w:val="0"/>
      <w:adjustRightInd w:val="0"/>
      <w:spacing w:before="240" w:after="0"/>
      <w:jc w:val="both"/>
    </w:pPr>
    <w:rPr>
      <w:rFonts w:eastAsia="Times New Roman" w:cs="Times New Roman"/>
      <w:b/>
      <w:szCs w:val="24"/>
      <w:lang w:eastAsia="et-EE"/>
    </w:rPr>
  </w:style>
  <w:style w:type="paragraph" w:customStyle="1" w:styleId="muudatustesissejuhatus">
    <w:name w:val="muudatuste sissejuhatus"/>
    <w:basedOn w:val="Normaallaad"/>
    <w:next w:val="Normaallaad"/>
    <w:qFormat/>
    <w:rsid w:val="00161C39"/>
    <w:pPr>
      <w:widowControl w:val="0"/>
      <w:suppressAutoHyphens w:val="0"/>
      <w:autoSpaceDN w:val="0"/>
      <w:adjustRightInd w:val="0"/>
      <w:spacing w:before="240" w:after="240"/>
      <w:jc w:val="both"/>
    </w:pPr>
    <w:rPr>
      <w:rFonts w:eastAsia="Times New Roman" w:cs="Times New Roman"/>
      <w:szCs w:val="24"/>
      <w:lang w:eastAsia="et-EE"/>
    </w:rPr>
  </w:style>
  <w:style w:type="paragraph" w:styleId="Loendilik">
    <w:name w:val="List Paragraph"/>
    <w:basedOn w:val="Normaallaad"/>
    <w:uiPriority w:val="34"/>
    <w:qFormat/>
    <w:rsid w:val="00885761"/>
    <w:pPr>
      <w:ind w:left="720"/>
      <w:contextualSpacing/>
    </w:pPr>
  </w:style>
  <w:style w:type="character" w:styleId="Klastatudhperlink">
    <w:name w:val="FollowedHyperlink"/>
    <w:basedOn w:val="Liguvaikefont"/>
    <w:uiPriority w:val="99"/>
    <w:semiHidden/>
    <w:unhideWhenUsed/>
    <w:rsid w:val="00A06CDE"/>
    <w:rPr>
      <w:color w:val="954F72" w:themeColor="followedHyperlink"/>
      <w:u w:val="single"/>
    </w:rPr>
  </w:style>
  <w:style w:type="paragraph" w:styleId="Pis">
    <w:name w:val="header"/>
    <w:basedOn w:val="Normaallaad"/>
    <w:link w:val="PisMrk"/>
    <w:uiPriority w:val="99"/>
    <w:unhideWhenUsed/>
    <w:rsid w:val="007F291C"/>
    <w:pPr>
      <w:tabs>
        <w:tab w:val="center" w:pos="4536"/>
        <w:tab w:val="right" w:pos="9072"/>
      </w:tabs>
      <w:spacing w:after="0"/>
    </w:pPr>
  </w:style>
  <w:style w:type="character" w:customStyle="1" w:styleId="PisMrk">
    <w:name w:val="Päis Märk"/>
    <w:basedOn w:val="Liguvaikefont"/>
    <w:link w:val="Pis"/>
    <w:uiPriority w:val="99"/>
    <w:rsid w:val="007F291C"/>
  </w:style>
  <w:style w:type="paragraph" w:styleId="Jalus">
    <w:name w:val="footer"/>
    <w:basedOn w:val="Normaallaad"/>
    <w:link w:val="JalusMrk"/>
    <w:uiPriority w:val="99"/>
    <w:unhideWhenUsed/>
    <w:rsid w:val="007F291C"/>
    <w:pPr>
      <w:tabs>
        <w:tab w:val="center" w:pos="4536"/>
        <w:tab w:val="right" w:pos="9072"/>
      </w:tabs>
      <w:spacing w:after="0"/>
    </w:pPr>
  </w:style>
  <w:style w:type="character" w:customStyle="1" w:styleId="JalusMrk">
    <w:name w:val="Jalus Märk"/>
    <w:basedOn w:val="Liguvaikefont"/>
    <w:link w:val="Jalus"/>
    <w:uiPriority w:val="99"/>
    <w:rsid w:val="007F291C"/>
  </w:style>
  <w:style w:type="paragraph" w:customStyle="1" w:styleId="Jaopealkiri">
    <w:name w:val="Jao pealkiri"/>
    <w:basedOn w:val="Pealkiri2"/>
    <w:next w:val="Normaallaad"/>
    <w:qFormat/>
    <w:rsid w:val="00222CC2"/>
    <w:pPr>
      <w:keepLines w:val="0"/>
      <w:widowControl w:val="0"/>
      <w:numPr>
        <w:ilvl w:val="1"/>
        <w:numId w:val="26"/>
      </w:numPr>
      <w:spacing w:beforeLines="200" w:before="480"/>
      <w:jc w:val="center"/>
      <w:textAlignment w:val="baseline"/>
    </w:pPr>
    <w:rPr>
      <w:rFonts w:ascii="Times New Roman" w:eastAsia="Times New Roman" w:hAnsi="Times New Roman" w:cs="Arial"/>
      <w:b/>
      <w:bCs/>
      <w:iCs/>
      <w:color w:val="auto"/>
      <w:kern w:val="1"/>
      <w:sz w:val="24"/>
      <w:szCs w:val="28"/>
      <w:lang w:eastAsia="et-EE"/>
    </w:rPr>
  </w:style>
  <w:style w:type="paragraph" w:customStyle="1" w:styleId="Peatkk">
    <w:name w:val="Peatükk"/>
    <w:basedOn w:val="Normaallaad"/>
    <w:next w:val="Normaallaad"/>
    <w:qFormat/>
    <w:rsid w:val="00222CC2"/>
    <w:pPr>
      <w:keepNext/>
      <w:numPr>
        <w:numId w:val="26"/>
      </w:numPr>
      <w:spacing w:after="0"/>
      <w:ind w:left="7939"/>
      <w:jc w:val="center"/>
      <w:textAlignment w:val="baseline"/>
      <w:outlineLvl w:val="0"/>
    </w:pPr>
    <w:rPr>
      <w:rFonts w:eastAsia="Times New Roman" w:cs="Tahoma"/>
      <w:b/>
      <w:bCs/>
      <w:caps/>
      <w:kern w:val="24"/>
      <w:szCs w:val="24"/>
      <w:lang w:eastAsia="zh-CN"/>
    </w:rPr>
  </w:style>
  <w:style w:type="paragraph" w:customStyle="1" w:styleId="Paragrahvipealkirinummerdatud">
    <w:name w:val="Paragrahvi pealkiri nummerdatud"/>
    <w:basedOn w:val="Pealkiri6"/>
    <w:qFormat/>
    <w:rsid w:val="00222CC2"/>
    <w:pPr>
      <w:widowControl w:val="0"/>
      <w:numPr>
        <w:ilvl w:val="4"/>
        <w:numId w:val="26"/>
      </w:numPr>
      <w:tabs>
        <w:tab w:val="num" w:pos="360"/>
      </w:tabs>
      <w:spacing w:before="240" w:after="120"/>
      <w:ind w:left="0"/>
      <w:textAlignment w:val="baseline"/>
      <w:outlineLvl w:val="4"/>
    </w:pPr>
    <w:rPr>
      <w:rFonts w:ascii="Times New Roman" w:eastAsia="Times New Roman" w:hAnsi="Times New Roman" w:cs="Times New Roman"/>
      <w:b/>
      <w:bCs/>
      <w:color w:val="auto"/>
      <w:kern w:val="1"/>
      <w:lang w:eastAsia="zh-CN"/>
    </w:rPr>
  </w:style>
  <w:style w:type="paragraph" w:customStyle="1" w:styleId="Lige">
    <w:name w:val="Lõige"/>
    <w:basedOn w:val="Normaallaad"/>
    <w:qFormat/>
    <w:rsid w:val="00222CC2"/>
    <w:pPr>
      <w:numPr>
        <w:ilvl w:val="5"/>
        <w:numId w:val="26"/>
      </w:numPr>
      <w:spacing w:before="100" w:afterLines="100" w:after="240"/>
      <w:jc w:val="both"/>
      <w:textAlignment w:val="baseline"/>
      <w:outlineLvl w:val="5"/>
    </w:pPr>
    <w:rPr>
      <w:rFonts w:eastAsia="Times New Roman" w:cs="Times New Roman"/>
      <w:kern w:val="1"/>
      <w:szCs w:val="24"/>
      <w:lang w:eastAsia="zh-CN"/>
    </w:rPr>
  </w:style>
  <w:style w:type="paragraph" w:customStyle="1" w:styleId="punkt">
    <w:name w:val="punkt"/>
    <w:basedOn w:val="Normaallaad"/>
    <w:qFormat/>
    <w:rsid w:val="00222CC2"/>
    <w:pPr>
      <w:numPr>
        <w:ilvl w:val="6"/>
        <w:numId w:val="26"/>
      </w:numPr>
      <w:spacing w:after="100"/>
      <w:contextualSpacing/>
      <w:textAlignment w:val="baseline"/>
      <w:outlineLvl w:val="6"/>
    </w:pPr>
    <w:rPr>
      <w:rFonts w:eastAsia="Times New Roman" w:cs="Tahoma"/>
      <w:kern w:val="1"/>
      <w:szCs w:val="24"/>
      <w:lang w:eastAsia="zh-CN"/>
    </w:rPr>
  </w:style>
  <w:style w:type="paragraph" w:customStyle="1" w:styleId="Jaotisepealkiri">
    <w:name w:val="Jaotise pealkiri"/>
    <w:basedOn w:val="Normaallaad"/>
    <w:qFormat/>
    <w:rsid w:val="00222CC2"/>
    <w:pPr>
      <w:keepNext/>
      <w:keepLines/>
      <w:widowControl w:val="0"/>
      <w:numPr>
        <w:ilvl w:val="2"/>
        <w:numId w:val="26"/>
      </w:numPr>
      <w:spacing w:before="200" w:after="0"/>
      <w:jc w:val="center"/>
      <w:textAlignment w:val="baseline"/>
      <w:outlineLvl w:val="2"/>
    </w:pPr>
    <w:rPr>
      <w:rFonts w:eastAsia="Times New Roman" w:cs="Tahoma"/>
      <w:b/>
      <w:kern w:val="1"/>
      <w:szCs w:val="24"/>
      <w:lang w:eastAsia="zh-CN"/>
    </w:rPr>
  </w:style>
  <w:style w:type="paragraph" w:customStyle="1" w:styleId="Alljaotisepealkiri">
    <w:name w:val="Alljaotise pealkiri"/>
    <w:basedOn w:val="Pealkiri3"/>
    <w:rsid w:val="00222CC2"/>
    <w:pPr>
      <w:keepLines w:val="0"/>
      <w:widowControl w:val="0"/>
      <w:numPr>
        <w:ilvl w:val="3"/>
        <w:numId w:val="26"/>
      </w:numPr>
      <w:spacing w:before="0" w:after="60"/>
      <w:jc w:val="center"/>
      <w:textAlignment w:val="baseline"/>
    </w:pPr>
    <w:rPr>
      <w:rFonts w:ascii="Times New Roman" w:eastAsia="Times New Roman" w:hAnsi="Times New Roman" w:cs="Times New Roman"/>
      <w:b/>
      <w:bCs/>
      <w:color w:val="auto"/>
      <w:kern w:val="1"/>
      <w:lang w:eastAsia="zh-CN"/>
    </w:rPr>
  </w:style>
  <w:style w:type="character" w:customStyle="1" w:styleId="Pealkiri6Mrk">
    <w:name w:val="Pealkiri 6 Märk"/>
    <w:basedOn w:val="Liguvaikefont"/>
    <w:link w:val="Pealkiri6"/>
    <w:uiPriority w:val="9"/>
    <w:semiHidden/>
    <w:rsid w:val="00222CC2"/>
    <w:rPr>
      <w:rFonts w:asciiTheme="majorHAnsi" w:eastAsiaTheme="majorEastAsia" w:hAnsiTheme="majorHAnsi" w:cstheme="majorBidi"/>
      <w:color w:val="1F4D78" w:themeColor="accent1" w:themeShade="7F"/>
      <w:sz w:val="24"/>
    </w:rPr>
  </w:style>
  <w:style w:type="paragraph" w:customStyle="1" w:styleId="Paragrahvisisuliigendamata">
    <w:name w:val="Paragrahvi sisu liigendamata"/>
    <w:basedOn w:val="Normaallaad"/>
    <w:qFormat/>
    <w:rsid w:val="003E5573"/>
    <w:pPr>
      <w:widowControl w:val="0"/>
      <w:spacing w:afterLines="100" w:after="100"/>
      <w:jc w:val="both"/>
      <w:textAlignment w:val="baseline"/>
    </w:pPr>
    <w:rPr>
      <w:rFonts w:eastAsia="Times New Roman" w:cs="Tahoma"/>
      <w:kern w:val="1"/>
      <w:szCs w:val="24"/>
      <w:lang w:eastAsia="zh-CN"/>
    </w:rPr>
  </w:style>
  <w:style w:type="paragraph" w:customStyle="1" w:styleId="muutmisksk">
    <w:name w:val="muutmiskäsk"/>
    <w:basedOn w:val="Normaallaad"/>
    <w:qFormat/>
    <w:rsid w:val="00E20627"/>
    <w:pPr>
      <w:suppressAutoHyphens w:val="0"/>
      <w:autoSpaceDN w:val="0"/>
      <w:adjustRightInd w:val="0"/>
      <w:spacing w:before="240" w:after="0"/>
      <w:jc w:val="both"/>
    </w:pPr>
    <w:rPr>
      <w:rFonts w:eastAsia="Times New Roman" w:cs="Times New Roman"/>
      <w:szCs w:val="24"/>
      <w:lang w:eastAsia="et-EE"/>
    </w:rPr>
  </w:style>
  <w:style w:type="paragraph" w:customStyle="1" w:styleId="muudetavtekst">
    <w:name w:val="muudetav tekst"/>
    <w:basedOn w:val="Normaallaad"/>
    <w:qFormat/>
    <w:rsid w:val="00E20627"/>
    <w:pPr>
      <w:autoSpaceDN w:val="0"/>
      <w:adjustRightInd w:val="0"/>
      <w:spacing w:after="0"/>
      <w:jc w:val="both"/>
    </w:pPr>
    <w:rPr>
      <w:rFonts w:eastAsia="Times New Roman" w:cs="Times New Roman"/>
      <w:szCs w:val="24"/>
      <w:lang w:eastAsia="et-EE"/>
    </w:rPr>
  </w:style>
  <w:style w:type="paragraph" w:customStyle="1" w:styleId="nimetus">
    <w:name w:val="§ nimetus"/>
    <w:basedOn w:val="Normaallaad"/>
    <w:qFormat/>
    <w:rsid w:val="00E20627"/>
    <w:pPr>
      <w:keepNext/>
      <w:suppressAutoHyphens w:val="0"/>
      <w:spacing w:before="240" w:after="120"/>
    </w:pPr>
    <w:rPr>
      <w:rFonts w:eastAsia="Times New Roman" w:cs="Times New Roman"/>
      <w:b/>
    </w:rPr>
  </w:style>
  <w:style w:type="paragraph" w:customStyle="1" w:styleId="seadusetekst">
    <w:name w:val="seaduse tekst"/>
    <w:basedOn w:val="Normaallaad"/>
    <w:qFormat/>
    <w:rsid w:val="00E20627"/>
    <w:pPr>
      <w:spacing w:after="120"/>
      <w:jc w:val="both"/>
    </w:pPr>
    <w:rPr>
      <w:rFonts w:eastAsia="Times New Roman" w:cs="Times New Roman"/>
    </w:rPr>
  </w:style>
  <w:style w:type="paragraph" w:customStyle="1" w:styleId="muudetavtekstjoonegaallligutekst">
    <w:name w:val="muudetav tekst joonega all (lõigu tekst)"/>
    <w:basedOn w:val="muudetavtekst"/>
    <w:next w:val="muudetavtekst"/>
    <w:qFormat/>
    <w:rsid w:val="00E20627"/>
    <w:pPr>
      <w:autoSpaceDN/>
      <w:adjustRightInd/>
    </w:pPr>
    <w:rPr>
      <w:szCs w:val="22"/>
      <w:u w:val="single"/>
      <w:lang w:eastAsia="en-US"/>
    </w:rPr>
  </w:style>
  <w:style w:type="paragraph" w:styleId="Redaktsioon">
    <w:name w:val="Revision"/>
    <w:hidden/>
    <w:uiPriority w:val="99"/>
    <w:semiHidden/>
    <w:rsid w:val="00E20627"/>
    <w:pPr>
      <w:spacing w:after="0" w:line="240" w:lineRule="auto"/>
    </w:pPr>
  </w:style>
  <w:style w:type="character" w:customStyle="1" w:styleId="tyhik">
    <w:name w:val="tyhik"/>
    <w:basedOn w:val="Liguvaikefont"/>
    <w:rsid w:val="009A0B65"/>
  </w:style>
  <w:style w:type="paragraph" w:customStyle="1" w:styleId="Standard">
    <w:name w:val="Standard"/>
    <w:rsid w:val="009F074C"/>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style>
  <w:style w:type="character" w:styleId="Tugev">
    <w:name w:val="Strong"/>
    <w:basedOn w:val="Liguvaikefont"/>
    <w:uiPriority w:val="22"/>
    <w:qFormat/>
    <w:rsid w:val="006B15F4"/>
    <w:rPr>
      <w:b/>
      <w:bCs/>
    </w:rPr>
  </w:style>
  <w:style w:type="paragraph" w:styleId="Vahedeta">
    <w:name w:val="No Spacing"/>
    <w:uiPriority w:val="1"/>
    <w:qFormat/>
    <w:rsid w:val="00F17896"/>
    <w:pPr>
      <w:spacing w:after="0" w:line="240" w:lineRule="auto"/>
      <w:ind w:left="-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5939">
      <w:bodyDiv w:val="1"/>
      <w:marLeft w:val="0"/>
      <w:marRight w:val="0"/>
      <w:marTop w:val="0"/>
      <w:marBottom w:val="0"/>
      <w:divBdr>
        <w:top w:val="none" w:sz="0" w:space="0" w:color="auto"/>
        <w:left w:val="none" w:sz="0" w:space="0" w:color="auto"/>
        <w:bottom w:val="none" w:sz="0" w:space="0" w:color="auto"/>
        <w:right w:val="none" w:sz="0" w:space="0" w:color="auto"/>
      </w:divBdr>
    </w:div>
    <w:div w:id="37359661">
      <w:bodyDiv w:val="1"/>
      <w:marLeft w:val="0"/>
      <w:marRight w:val="0"/>
      <w:marTop w:val="0"/>
      <w:marBottom w:val="0"/>
      <w:divBdr>
        <w:top w:val="none" w:sz="0" w:space="0" w:color="auto"/>
        <w:left w:val="none" w:sz="0" w:space="0" w:color="auto"/>
        <w:bottom w:val="none" w:sz="0" w:space="0" w:color="auto"/>
        <w:right w:val="none" w:sz="0" w:space="0" w:color="auto"/>
      </w:divBdr>
    </w:div>
    <w:div w:id="108089295">
      <w:bodyDiv w:val="1"/>
      <w:marLeft w:val="0"/>
      <w:marRight w:val="0"/>
      <w:marTop w:val="0"/>
      <w:marBottom w:val="0"/>
      <w:divBdr>
        <w:top w:val="none" w:sz="0" w:space="0" w:color="auto"/>
        <w:left w:val="none" w:sz="0" w:space="0" w:color="auto"/>
        <w:bottom w:val="none" w:sz="0" w:space="0" w:color="auto"/>
        <w:right w:val="none" w:sz="0" w:space="0" w:color="auto"/>
      </w:divBdr>
    </w:div>
    <w:div w:id="109862841">
      <w:bodyDiv w:val="1"/>
      <w:marLeft w:val="0"/>
      <w:marRight w:val="0"/>
      <w:marTop w:val="0"/>
      <w:marBottom w:val="0"/>
      <w:divBdr>
        <w:top w:val="none" w:sz="0" w:space="0" w:color="auto"/>
        <w:left w:val="none" w:sz="0" w:space="0" w:color="auto"/>
        <w:bottom w:val="none" w:sz="0" w:space="0" w:color="auto"/>
        <w:right w:val="none" w:sz="0" w:space="0" w:color="auto"/>
      </w:divBdr>
    </w:div>
    <w:div w:id="166942184">
      <w:bodyDiv w:val="1"/>
      <w:marLeft w:val="0"/>
      <w:marRight w:val="0"/>
      <w:marTop w:val="0"/>
      <w:marBottom w:val="0"/>
      <w:divBdr>
        <w:top w:val="none" w:sz="0" w:space="0" w:color="auto"/>
        <w:left w:val="none" w:sz="0" w:space="0" w:color="auto"/>
        <w:bottom w:val="none" w:sz="0" w:space="0" w:color="auto"/>
        <w:right w:val="none" w:sz="0" w:space="0" w:color="auto"/>
      </w:divBdr>
    </w:div>
    <w:div w:id="191574824">
      <w:bodyDiv w:val="1"/>
      <w:marLeft w:val="0"/>
      <w:marRight w:val="0"/>
      <w:marTop w:val="0"/>
      <w:marBottom w:val="0"/>
      <w:divBdr>
        <w:top w:val="none" w:sz="0" w:space="0" w:color="auto"/>
        <w:left w:val="none" w:sz="0" w:space="0" w:color="auto"/>
        <w:bottom w:val="none" w:sz="0" w:space="0" w:color="auto"/>
        <w:right w:val="none" w:sz="0" w:space="0" w:color="auto"/>
      </w:divBdr>
    </w:div>
    <w:div w:id="350645543">
      <w:bodyDiv w:val="1"/>
      <w:marLeft w:val="0"/>
      <w:marRight w:val="0"/>
      <w:marTop w:val="0"/>
      <w:marBottom w:val="0"/>
      <w:divBdr>
        <w:top w:val="none" w:sz="0" w:space="0" w:color="auto"/>
        <w:left w:val="none" w:sz="0" w:space="0" w:color="auto"/>
        <w:bottom w:val="none" w:sz="0" w:space="0" w:color="auto"/>
        <w:right w:val="none" w:sz="0" w:space="0" w:color="auto"/>
      </w:divBdr>
    </w:div>
    <w:div w:id="481846688">
      <w:bodyDiv w:val="1"/>
      <w:marLeft w:val="0"/>
      <w:marRight w:val="0"/>
      <w:marTop w:val="0"/>
      <w:marBottom w:val="0"/>
      <w:divBdr>
        <w:top w:val="none" w:sz="0" w:space="0" w:color="auto"/>
        <w:left w:val="none" w:sz="0" w:space="0" w:color="auto"/>
        <w:bottom w:val="none" w:sz="0" w:space="0" w:color="auto"/>
        <w:right w:val="none" w:sz="0" w:space="0" w:color="auto"/>
      </w:divBdr>
    </w:div>
    <w:div w:id="527763547">
      <w:bodyDiv w:val="1"/>
      <w:marLeft w:val="0"/>
      <w:marRight w:val="0"/>
      <w:marTop w:val="0"/>
      <w:marBottom w:val="0"/>
      <w:divBdr>
        <w:top w:val="none" w:sz="0" w:space="0" w:color="auto"/>
        <w:left w:val="none" w:sz="0" w:space="0" w:color="auto"/>
        <w:bottom w:val="none" w:sz="0" w:space="0" w:color="auto"/>
        <w:right w:val="none" w:sz="0" w:space="0" w:color="auto"/>
      </w:divBdr>
    </w:div>
    <w:div w:id="541989601">
      <w:bodyDiv w:val="1"/>
      <w:marLeft w:val="0"/>
      <w:marRight w:val="0"/>
      <w:marTop w:val="0"/>
      <w:marBottom w:val="0"/>
      <w:divBdr>
        <w:top w:val="none" w:sz="0" w:space="0" w:color="auto"/>
        <w:left w:val="none" w:sz="0" w:space="0" w:color="auto"/>
        <w:bottom w:val="none" w:sz="0" w:space="0" w:color="auto"/>
        <w:right w:val="none" w:sz="0" w:space="0" w:color="auto"/>
      </w:divBdr>
    </w:div>
    <w:div w:id="598024140">
      <w:bodyDiv w:val="1"/>
      <w:marLeft w:val="0"/>
      <w:marRight w:val="0"/>
      <w:marTop w:val="0"/>
      <w:marBottom w:val="0"/>
      <w:divBdr>
        <w:top w:val="none" w:sz="0" w:space="0" w:color="auto"/>
        <w:left w:val="none" w:sz="0" w:space="0" w:color="auto"/>
        <w:bottom w:val="none" w:sz="0" w:space="0" w:color="auto"/>
        <w:right w:val="none" w:sz="0" w:space="0" w:color="auto"/>
      </w:divBdr>
    </w:div>
    <w:div w:id="620108085">
      <w:bodyDiv w:val="1"/>
      <w:marLeft w:val="0"/>
      <w:marRight w:val="0"/>
      <w:marTop w:val="0"/>
      <w:marBottom w:val="0"/>
      <w:divBdr>
        <w:top w:val="none" w:sz="0" w:space="0" w:color="auto"/>
        <w:left w:val="none" w:sz="0" w:space="0" w:color="auto"/>
        <w:bottom w:val="none" w:sz="0" w:space="0" w:color="auto"/>
        <w:right w:val="none" w:sz="0" w:space="0" w:color="auto"/>
      </w:divBdr>
    </w:div>
    <w:div w:id="654603002">
      <w:bodyDiv w:val="1"/>
      <w:marLeft w:val="0"/>
      <w:marRight w:val="0"/>
      <w:marTop w:val="0"/>
      <w:marBottom w:val="0"/>
      <w:divBdr>
        <w:top w:val="none" w:sz="0" w:space="0" w:color="auto"/>
        <w:left w:val="none" w:sz="0" w:space="0" w:color="auto"/>
        <w:bottom w:val="none" w:sz="0" w:space="0" w:color="auto"/>
        <w:right w:val="none" w:sz="0" w:space="0" w:color="auto"/>
      </w:divBdr>
    </w:div>
    <w:div w:id="691881432">
      <w:bodyDiv w:val="1"/>
      <w:marLeft w:val="0"/>
      <w:marRight w:val="0"/>
      <w:marTop w:val="0"/>
      <w:marBottom w:val="0"/>
      <w:divBdr>
        <w:top w:val="none" w:sz="0" w:space="0" w:color="auto"/>
        <w:left w:val="none" w:sz="0" w:space="0" w:color="auto"/>
        <w:bottom w:val="none" w:sz="0" w:space="0" w:color="auto"/>
        <w:right w:val="none" w:sz="0" w:space="0" w:color="auto"/>
      </w:divBdr>
    </w:div>
    <w:div w:id="712121017">
      <w:bodyDiv w:val="1"/>
      <w:marLeft w:val="0"/>
      <w:marRight w:val="0"/>
      <w:marTop w:val="0"/>
      <w:marBottom w:val="0"/>
      <w:divBdr>
        <w:top w:val="none" w:sz="0" w:space="0" w:color="auto"/>
        <w:left w:val="none" w:sz="0" w:space="0" w:color="auto"/>
        <w:bottom w:val="none" w:sz="0" w:space="0" w:color="auto"/>
        <w:right w:val="none" w:sz="0" w:space="0" w:color="auto"/>
      </w:divBdr>
    </w:div>
    <w:div w:id="724570263">
      <w:bodyDiv w:val="1"/>
      <w:marLeft w:val="0"/>
      <w:marRight w:val="0"/>
      <w:marTop w:val="0"/>
      <w:marBottom w:val="0"/>
      <w:divBdr>
        <w:top w:val="none" w:sz="0" w:space="0" w:color="auto"/>
        <w:left w:val="none" w:sz="0" w:space="0" w:color="auto"/>
        <w:bottom w:val="none" w:sz="0" w:space="0" w:color="auto"/>
        <w:right w:val="none" w:sz="0" w:space="0" w:color="auto"/>
      </w:divBdr>
    </w:div>
    <w:div w:id="736829817">
      <w:bodyDiv w:val="1"/>
      <w:marLeft w:val="0"/>
      <w:marRight w:val="0"/>
      <w:marTop w:val="0"/>
      <w:marBottom w:val="0"/>
      <w:divBdr>
        <w:top w:val="none" w:sz="0" w:space="0" w:color="auto"/>
        <w:left w:val="none" w:sz="0" w:space="0" w:color="auto"/>
        <w:bottom w:val="none" w:sz="0" w:space="0" w:color="auto"/>
        <w:right w:val="none" w:sz="0" w:space="0" w:color="auto"/>
      </w:divBdr>
    </w:div>
    <w:div w:id="771782294">
      <w:bodyDiv w:val="1"/>
      <w:marLeft w:val="0"/>
      <w:marRight w:val="0"/>
      <w:marTop w:val="0"/>
      <w:marBottom w:val="0"/>
      <w:divBdr>
        <w:top w:val="none" w:sz="0" w:space="0" w:color="auto"/>
        <w:left w:val="none" w:sz="0" w:space="0" w:color="auto"/>
        <w:bottom w:val="none" w:sz="0" w:space="0" w:color="auto"/>
        <w:right w:val="none" w:sz="0" w:space="0" w:color="auto"/>
      </w:divBdr>
      <w:divsChild>
        <w:div w:id="76024567">
          <w:marLeft w:val="480"/>
          <w:marRight w:val="0"/>
          <w:marTop w:val="0"/>
          <w:marBottom w:val="0"/>
          <w:divBdr>
            <w:top w:val="none" w:sz="0" w:space="0" w:color="auto"/>
            <w:left w:val="none" w:sz="0" w:space="0" w:color="auto"/>
            <w:bottom w:val="none" w:sz="0" w:space="0" w:color="auto"/>
            <w:right w:val="none" w:sz="0" w:space="0" w:color="auto"/>
          </w:divBdr>
        </w:div>
        <w:div w:id="1166746179">
          <w:marLeft w:val="480"/>
          <w:marRight w:val="0"/>
          <w:marTop w:val="0"/>
          <w:marBottom w:val="0"/>
          <w:divBdr>
            <w:top w:val="none" w:sz="0" w:space="0" w:color="auto"/>
            <w:left w:val="none" w:sz="0" w:space="0" w:color="auto"/>
            <w:bottom w:val="none" w:sz="0" w:space="0" w:color="auto"/>
            <w:right w:val="none" w:sz="0" w:space="0" w:color="auto"/>
          </w:divBdr>
        </w:div>
      </w:divsChild>
    </w:div>
    <w:div w:id="842740232">
      <w:bodyDiv w:val="1"/>
      <w:marLeft w:val="0"/>
      <w:marRight w:val="0"/>
      <w:marTop w:val="0"/>
      <w:marBottom w:val="0"/>
      <w:divBdr>
        <w:top w:val="none" w:sz="0" w:space="0" w:color="auto"/>
        <w:left w:val="none" w:sz="0" w:space="0" w:color="auto"/>
        <w:bottom w:val="none" w:sz="0" w:space="0" w:color="auto"/>
        <w:right w:val="none" w:sz="0" w:space="0" w:color="auto"/>
      </w:divBdr>
    </w:div>
    <w:div w:id="917593476">
      <w:bodyDiv w:val="1"/>
      <w:marLeft w:val="0"/>
      <w:marRight w:val="0"/>
      <w:marTop w:val="0"/>
      <w:marBottom w:val="0"/>
      <w:divBdr>
        <w:top w:val="none" w:sz="0" w:space="0" w:color="auto"/>
        <w:left w:val="none" w:sz="0" w:space="0" w:color="auto"/>
        <w:bottom w:val="none" w:sz="0" w:space="0" w:color="auto"/>
        <w:right w:val="none" w:sz="0" w:space="0" w:color="auto"/>
      </w:divBdr>
    </w:div>
    <w:div w:id="987325146">
      <w:bodyDiv w:val="1"/>
      <w:marLeft w:val="0"/>
      <w:marRight w:val="0"/>
      <w:marTop w:val="0"/>
      <w:marBottom w:val="0"/>
      <w:divBdr>
        <w:top w:val="none" w:sz="0" w:space="0" w:color="auto"/>
        <w:left w:val="none" w:sz="0" w:space="0" w:color="auto"/>
        <w:bottom w:val="none" w:sz="0" w:space="0" w:color="auto"/>
        <w:right w:val="none" w:sz="0" w:space="0" w:color="auto"/>
      </w:divBdr>
    </w:div>
    <w:div w:id="989485469">
      <w:bodyDiv w:val="1"/>
      <w:marLeft w:val="0"/>
      <w:marRight w:val="0"/>
      <w:marTop w:val="0"/>
      <w:marBottom w:val="0"/>
      <w:divBdr>
        <w:top w:val="none" w:sz="0" w:space="0" w:color="auto"/>
        <w:left w:val="none" w:sz="0" w:space="0" w:color="auto"/>
        <w:bottom w:val="none" w:sz="0" w:space="0" w:color="auto"/>
        <w:right w:val="none" w:sz="0" w:space="0" w:color="auto"/>
      </w:divBdr>
    </w:div>
    <w:div w:id="993214745">
      <w:bodyDiv w:val="1"/>
      <w:marLeft w:val="0"/>
      <w:marRight w:val="0"/>
      <w:marTop w:val="0"/>
      <w:marBottom w:val="0"/>
      <w:divBdr>
        <w:top w:val="none" w:sz="0" w:space="0" w:color="auto"/>
        <w:left w:val="none" w:sz="0" w:space="0" w:color="auto"/>
        <w:bottom w:val="none" w:sz="0" w:space="0" w:color="auto"/>
        <w:right w:val="none" w:sz="0" w:space="0" w:color="auto"/>
      </w:divBdr>
    </w:div>
    <w:div w:id="1034500638">
      <w:bodyDiv w:val="1"/>
      <w:marLeft w:val="0"/>
      <w:marRight w:val="0"/>
      <w:marTop w:val="0"/>
      <w:marBottom w:val="0"/>
      <w:divBdr>
        <w:top w:val="none" w:sz="0" w:space="0" w:color="auto"/>
        <w:left w:val="none" w:sz="0" w:space="0" w:color="auto"/>
        <w:bottom w:val="none" w:sz="0" w:space="0" w:color="auto"/>
        <w:right w:val="none" w:sz="0" w:space="0" w:color="auto"/>
      </w:divBdr>
    </w:div>
    <w:div w:id="1045760722">
      <w:bodyDiv w:val="1"/>
      <w:marLeft w:val="0"/>
      <w:marRight w:val="0"/>
      <w:marTop w:val="0"/>
      <w:marBottom w:val="0"/>
      <w:divBdr>
        <w:top w:val="none" w:sz="0" w:space="0" w:color="auto"/>
        <w:left w:val="none" w:sz="0" w:space="0" w:color="auto"/>
        <w:bottom w:val="none" w:sz="0" w:space="0" w:color="auto"/>
        <w:right w:val="none" w:sz="0" w:space="0" w:color="auto"/>
      </w:divBdr>
    </w:div>
    <w:div w:id="1084063264">
      <w:bodyDiv w:val="1"/>
      <w:marLeft w:val="0"/>
      <w:marRight w:val="0"/>
      <w:marTop w:val="0"/>
      <w:marBottom w:val="0"/>
      <w:divBdr>
        <w:top w:val="none" w:sz="0" w:space="0" w:color="auto"/>
        <w:left w:val="none" w:sz="0" w:space="0" w:color="auto"/>
        <w:bottom w:val="none" w:sz="0" w:space="0" w:color="auto"/>
        <w:right w:val="none" w:sz="0" w:space="0" w:color="auto"/>
      </w:divBdr>
    </w:div>
    <w:div w:id="1101602810">
      <w:bodyDiv w:val="1"/>
      <w:marLeft w:val="0"/>
      <w:marRight w:val="0"/>
      <w:marTop w:val="0"/>
      <w:marBottom w:val="0"/>
      <w:divBdr>
        <w:top w:val="none" w:sz="0" w:space="0" w:color="auto"/>
        <w:left w:val="none" w:sz="0" w:space="0" w:color="auto"/>
        <w:bottom w:val="none" w:sz="0" w:space="0" w:color="auto"/>
        <w:right w:val="none" w:sz="0" w:space="0" w:color="auto"/>
      </w:divBdr>
    </w:div>
    <w:div w:id="1126117573">
      <w:bodyDiv w:val="1"/>
      <w:marLeft w:val="0"/>
      <w:marRight w:val="0"/>
      <w:marTop w:val="0"/>
      <w:marBottom w:val="0"/>
      <w:divBdr>
        <w:top w:val="none" w:sz="0" w:space="0" w:color="auto"/>
        <w:left w:val="none" w:sz="0" w:space="0" w:color="auto"/>
        <w:bottom w:val="none" w:sz="0" w:space="0" w:color="auto"/>
        <w:right w:val="none" w:sz="0" w:space="0" w:color="auto"/>
      </w:divBdr>
    </w:div>
    <w:div w:id="1130198734">
      <w:bodyDiv w:val="1"/>
      <w:marLeft w:val="0"/>
      <w:marRight w:val="0"/>
      <w:marTop w:val="0"/>
      <w:marBottom w:val="0"/>
      <w:divBdr>
        <w:top w:val="none" w:sz="0" w:space="0" w:color="auto"/>
        <w:left w:val="none" w:sz="0" w:space="0" w:color="auto"/>
        <w:bottom w:val="none" w:sz="0" w:space="0" w:color="auto"/>
        <w:right w:val="none" w:sz="0" w:space="0" w:color="auto"/>
      </w:divBdr>
    </w:div>
    <w:div w:id="1170751581">
      <w:bodyDiv w:val="1"/>
      <w:marLeft w:val="0"/>
      <w:marRight w:val="0"/>
      <w:marTop w:val="0"/>
      <w:marBottom w:val="0"/>
      <w:divBdr>
        <w:top w:val="none" w:sz="0" w:space="0" w:color="auto"/>
        <w:left w:val="none" w:sz="0" w:space="0" w:color="auto"/>
        <w:bottom w:val="none" w:sz="0" w:space="0" w:color="auto"/>
        <w:right w:val="none" w:sz="0" w:space="0" w:color="auto"/>
      </w:divBdr>
    </w:div>
    <w:div w:id="1175455640">
      <w:bodyDiv w:val="1"/>
      <w:marLeft w:val="0"/>
      <w:marRight w:val="0"/>
      <w:marTop w:val="0"/>
      <w:marBottom w:val="0"/>
      <w:divBdr>
        <w:top w:val="none" w:sz="0" w:space="0" w:color="auto"/>
        <w:left w:val="none" w:sz="0" w:space="0" w:color="auto"/>
        <w:bottom w:val="none" w:sz="0" w:space="0" w:color="auto"/>
        <w:right w:val="none" w:sz="0" w:space="0" w:color="auto"/>
      </w:divBdr>
    </w:div>
    <w:div w:id="1289705685">
      <w:bodyDiv w:val="1"/>
      <w:marLeft w:val="0"/>
      <w:marRight w:val="0"/>
      <w:marTop w:val="0"/>
      <w:marBottom w:val="0"/>
      <w:divBdr>
        <w:top w:val="none" w:sz="0" w:space="0" w:color="auto"/>
        <w:left w:val="none" w:sz="0" w:space="0" w:color="auto"/>
        <w:bottom w:val="none" w:sz="0" w:space="0" w:color="auto"/>
        <w:right w:val="none" w:sz="0" w:space="0" w:color="auto"/>
      </w:divBdr>
    </w:div>
    <w:div w:id="1323581446">
      <w:bodyDiv w:val="1"/>
      <w:marLeft w:val="0"/>
      <w:marRight w:val="0"/>
      <w:marTop w:val="0"/>
      <w:marBottom w:val="0"/>
      <w:divBdr>
        <w:top w:val="none" w:sz="0" w:space="0" w:color="auto"/>
        <w:left w:val="none" w:sz="0" w:space="0" w:color="auto"/>
        <w:bottom w:val="none" w:sz="0" w:space="0" w:color="auto"/>
        <w:right w:val="none" w:sz="0" w:space="0" w:color="auto"/>
      </w:divBdr>
    </w:div>
    <w:div w:id="1349521427">
      <w:bodyDiv w:val="1"/>
      <w:marLeft w:val="0"/>
      <w:marRight w:val="0"/>
      <w:marTop w:val="0"/>
      <w:marBottom w:val="0"/>
      <w:divBdr>
        <w:top w:val="none" w:sz="0" w:space="0" w:color="auto"/>
        <w:left w:val="none" w:sz="0" w:space="0" w:color="auto"/>
        <w:bottom w:val="none" w:sz="0" w:space="0" w:color="auto"/>
        <w:right w:val="none" w:sz="0" w:space="0" w:color="auto"/>
      </w:divBdr>
      <w:divsChild>
        <w:div w:id="1161502878">
          <w:marLeft w:val="480"/>
          <w:marRight w:val="0"/>
          <w:marTop w:val="0"/>
          <w:marBottom w:val="0"/>
          <w:divBdr>
            <w:top w:val="none" w:sz="0" w:space="0" w:color="auto"/>
            <w:left w:val="none" w:sz="0" w:space="0" w:color="auto"/>
            <w:bottom w:val="none" w:sz="0" w:space="0" w:color="auto"/>
            <w:right w:val="none" w:sz="0" w:space="0" w:color="auto"/>
          </w:divBdr>
        </w:div>
        <w:div w:id="1396508125">
          <w:marLeft w:val="480"/>
          <w:marRight w:val="0"/>
          <w:marTop w:val="0"/>
          <w:marBottom w:val="0"/>
          <w:divBdr>
            <w:top w:val="none" w:sz="0" w:space="0" w:color="auto"/>
            <w:left w:val="none" w:sz="0" w:space="0" w:color="auto"/>
            <w:bottom w:val="none" w:sz="0" w:space="0" w:color="auto"/>
            <w:right w:val="none" w:sz="0" w:space="0" w:color="auto"/>
          </w:divBdr>
        </w:div>
        <w:div w:id="1585803524">
          <w:marLeft w:val="480"/>
          <w:marRight w:val="0"/>
          <w:marTop w:val="0"/>
          <w:marBottom w:val="0"/>
          <w:divBdr>
            <w:top w:val="none" w:sz="0" w:space="0" w:color="auto"/>
            <w:left w:val="none" w:sz="0" w:space="0" w:color="auto"/>
            <w:bottom w:val="none" w:sz="0" w:space="0" w:color="auto"/>
            <w:right w:val="none" w:sz="0" w:space="0" w:color="auto"/>
          </w:divBdr>
        </w:div>
        <w:div w:id="2109302302">
          <w:marLeft w:val="480"/>
          <w:marRight w:val="0"/>
          <w:marTop w:val="0"/>
          <w:marBottom w:val="0"/>
          <w:divBdr>
            <w:top w:val="none" w:sz="0" w:space="0" w:color="auto"/>
            <w:left w:val="none" w:sz="0" w:space="0" w:color="auto"/>
            <w:bottom w:val="none" w:sz="0" w:space="0" w:color="auto"/>
            <w:right w:val="none" w:sz="0" w:space="0" w:color="auto"/>
          </w:divBdr>
        </w:div>
      </w:divsChild>
    </w:div>
    <w:div w:id="1363747074">
      <w:bodyDiv w:val="1"/>
      <w:marLeft w:val="0"/>
      <w:marRight w:val="0"/>
      <w:marTop w:val="0"/>
      <w:marBottom w:val="0"/>
      <w:divBdr>
        <w:top w:val="none" w:sz="0" w:space="0" w:color="auto"/>
        <w:left w:val="none" w:sz="0" w:space="0" w:color="auto"/>
        <w:bottom w:val="none" w:sz="0" w:space="0" w:color="auto"/>
        <w:right w:val="none" w:sz="0" w:space="0" w:color="auto"/>
      </w:divBdr>
    </w:div>
    <w:div w:id="1470902349">
      <w:bodyDiv w:val="1"/>
      <w:marLeft w:val="0"/>
      <w:marRight w:val="0"/>
      <w:marTop w:val="0"/>
      <w:marBottom w:val="0"/>
      <w:divBdr>
        <w:top w:val="none" w:sz="0" w:space="0" w:color="auto"/>
        <w:left w:val="none" w:sz="0" w:space="0" w:color="auto"/>
        <w:bottom w:val="none" w:sz="0" w:space="0" w:color="auto"/>
        <w:right w:val="none" w:sz="0" w:space="0" w:color="auto"/>
      </w:divBdr>
    </w:div>
    <w:div w:id="1524443880">
      <w:bodyDiv w:val="1"/>
      <w:marLeft w:val="0"/>
      <w:marRight w:val="0"/>
      <w:marTop w:val="0"/>
      <w:marBottom w:val="0"/>
      <w:divBdr>
        <w:top w:val="none" w:sz="0" w:space="0" w:color="auto"/>
        <w:left w:val="none" w:sz="0" w:space="0" w:color="auto"/>
        <w:bottom w:val="none" w:sz="0" w:space="0" w:color="auto"/>
        <w:right w:val="none" w:sz="0" w:space="0" w:color="auto"/>
      </w:divBdr>
    </w:div>
    <w:div w:id="1530338550">
      <w:bodyDiv w:val="1"/>
      <w:marLeft w:val="0"/>
      <w:marRight w:val="0"/>
      <w:marTop w:val="0"/>
      <w:marBottom w:val="0"/>
      <w:divBdr>
        <w:top w:val="none" w:sz="0" w:space="0" w:color="auto"/>
        <w:left w:val="none" w:sz="0" w:space="0" w:color="auto"/>
        <w:bottom w:val="none" w:sz="0" w:space="0" w:color="auto"/>
        <w:right w:val="none" w:sz="0" w:space="0" w:color="auto"/>
      </w:divBdr>
    </w:div>
    <w:div w:id="1653487945">
      <w:bodyDiv w:val="1"/>
      <w:marLeft w:val="0"/>
      <w:marRight w:val="0"/>
      <w:marTop w:val="0"/>
      <w:marBottom w:val="0"/>
      <w:divBdr>
        <w:top w:val="none" w:sz="0" w:space="0" w:color="auto"/>
        <w:left w:val="none" w:sz="0" w:space="0" w:color="auto"/>
        <w:bottom w:val="none" w:sz="0" w:space="0" w:color="auto"/>
        <w:right w:val="none" w:sz="0" w:space="0" w:color="auto"/>
      </w:divBdr>
    </w:div>
    <w:div w:id="1657759436">
      <w:bodyDiv w:val="1"/>
      <w:marLeft w:val="0"/>
      <w:marRight w:val="0"/>
      <w:marTop w:val="0"/>
      <w:marBottom w:val="0"/>
      <w:divBdr>
        <w:top w:val="none" w:sz="0" w:space="0" w:color="auto"/>
        <w:left w:val="none" w:sz="0" w:space="0" w:color="auto"/>
        <w:bottom w:val="none" w:sz="0" w:space="0" w:color="auto"/>
        <w:right w:val="none" w:sz="0" w:space="0" w:color="auto"/>
      </w:divBdr>
    </w:div>
    <w:div w:id="1662779784">
      <w:bodyDiv w:val="1"/>
      <w:marLeft w:val="0"/>
      <w:marRight w:val="0"/>
      <w:marTop w:val="0"/>
      <w:marBottom w:val="0"/>
      <w:divBdr>
        <w:top w:val="none" w:sz="0" w:space="0" w:color="auto"/>
        <w:left w:val="none" w:sz="0" w:space="0" w:color="auto"/>
        <w:bottom w:val="none" w:sz="0" w:space="0" w:color="auto"/>
        <w:right w:val="none" w:sz="0" w:space="0" w:color="auto"/>
      </w:divBdr>
    </w:div>
    <w:div w:id="1720932716">
      <w:bodyDiv w:val="1"/>
      <w:marLeft w:val="0"/>
      <w:marRight w:val="0"/>
      <w:marTop w:val="0"/>
      <w:marBottom w:val="0"/>
      <w:divBdr>
        <w:top w:val="none" w:sz="0" w:space="0" w:color="auto"/>
        <w:left w:val="none" w:sz="0" w:space="0" w:color="auto"/>
        <w:bottom w:val="none" w:sz="0" w:space="0" w:color="auto"/>
        <w:right w:val="none" w:sz="0" w:space="0" w:color="auto"/>
      </w:divBdr>
    </w:div>
    <w:div w:id="1727533289">
      <w:bodyDiv w:val="1"/>
      <w:marLeft w:val="0"/>
      <w:marRight w:val="0"/>
      <w:marTop w:val="0"/>
      <w:marBottom w:val="0"/>
      <w:divBdr>
        <w:top w:val="none" w:sz="0" w:space="0" w:color="auto"/>
        <w:left w:val="none" w:sz="0" w:space="0" w:color="auto"/>
        <w:bottom w:val="none" w:sz="0" w:space="0" w:color="auto"/>
        <w:right w:val="none" w:sz="0" w:space="0" w:color="auto"/>
      </w:divBdr>
    </w:div>
    <w:div w:id="1737820121">
      <w:bodyDiv w:val="1"/>
      <w:marLeft w:val="0"/>
      <w:marRight w:val="0"/>
      <w:marTop w:val="0"/>
      <w:marBottom w:val="0"/>
      <w:divBdr>
        <w:top w:val="none" w:sz="0" w:space="0" w:color="auto"/>
        <w:left w:val="none" w:sz="0" w:space="0" w:color="auto"/>
        <w:bottom w:val="none" w:sz="0" w:space="0" w:color="auto"/>
        <w:right w:val="none" w:sz="0" w:space="0" w:color="auto"/>
      </w:divBdr>
    </w:div>
    <w:div w:id="1876310429">
      <w:bodyDiv w:val="1"/>
      <w:marLeft w:val="0"/>
      <w:marRight w:val="0"/>
      <w:marTop w:val="0"/>
      <w:marBottom w:val="0"/>
      <w:divBdr>
        <w:top w:val="none" w:sz="0" w:space="0" w:color="auto"/>
        <w:left w:val="none" w:sz="0" w:space="0" w:color="auto"/>
        <w:bottom w:val="none" w:sz="0" w:space="0" w:color="auto"/>
        <w:right w:val="none" w:sz="0" w:space="0" w:color="auto"/>
      </w:divBdr>
    </w:div>
    <w:div w:id="1878352589">
      <w:bodyDiv w:val="1"/>
      <w:marLeft w:val="0"/>
      <w:marRight w:val="0"/>
      <w:marTop w:val="0"/>
      <w:marBottom w:val="0"/>
      <w:divBdr>
        <w:top w:val="none" w:sz="0" w:space="0" w:color="auto"/>
        <w:left w:val="none" w:sz="0" w:space="0" w:color="auto"/>
        <w:bottom w:val="none" w:sz="0" w:space="0" w:color="auto"/>
        <w:right w:val="none" w:sz="0" w:space="0" w:color="auto"/>
      </w:divBdr>
    </w:div>
    <w:div w:id="1883520771">
      <w:bodyDiv w:val="1"/>
      <w:marLeft w:val="0"/>
      <w:marRight w:val="0"/>
      <w:marTop w:val="0"/>
      <w:marBottom w:val="0"/>
      <w:divBdr>
        <w:top w:val="none" w:sz="0" w:space="0" w:color="auto"/>
        <w:left w:val="none" w:sz="0" w:space="0" w:color="auto"/>
        <w:bottom w:val="none" w:sz="0" w:space="0" w:color="auto"/>
        <w:right w:val="none" w:sz="0" w:space="0" w:color="auto"/>
      </w:divBdr>
    </w:div>
    <w:div w:id="1963608519">
      <w:bodyDiv w:val="1"/>
      <w:marLeft w:val="0"/>
      <w:marRight w:val="0"/>
      <w:marTop w:val="0"/>
      <w:marBottom w:val="0"/>
      <w:divBdr>
        <w:top w:val="none" w:sz="0" w:space="0" w:color="auto"/>
        <w:left w:val="none" w:sz="0" w:space="0" w:color="auto"/>
        <w:bottom w:val="none" w:sz="0" w:space="0" w:color="auto"/>
        <w:right w:val="none" w:sz="0" w:space="0" w:color="auto"/>
      </w:divBdr>
    </w:div>
    <w:div w:id="1993289348">
      <w:bodyDiv w:val="1"/>
      <w:marLeft w:val="0"/>
      <w:marRight w:val="0"/>
      <w:marTop w:val="0"/>
      <w:marBottom w:val="0"/>
      <w:divBdr>
        <w:top w:val="none" w:sz="0" w:space="0" w:color="auto"/>
        <w:left w:val="none" w:sz="0" w:space="0" w:color="auto"/>
        <w:bottom w:val="none" w:sz="0" w:space="0" w:color="auto"/>
        <w:right w:val="none" w:sz="0" w:space="0" w:color="auto"/>
      </w:divBdr>
    </w:div>
    <w:div w:id="2019308570">
      <w:bodyDiv w:val="1"/>
      <w:marLeft w:val="0"/>
      <w:marRight w:val="0"/>
      <w:marTop w:val="0"/>
      <w:marBottom w:val="0"/>
      <w:divBdr>
        <w:top w:val="none" w:sz="0" w:space="0" w:color="auto"/>
        <w:left w:val="none" w:sz="0" w:space="0" w:color="auto"/>
        <w:bottom w:val="none" w:sz="0" w:space="0" w:color="auto"/>
        <w:right w:val="none" w:sz="0" w:space="0" w:color="auto"/>
      </w:divBdr>
    </w:div>
    <w:div w:id="2035687934">
      <w:bodyDiv w:val="1"/>
      <w:marLeft w:val="0"/>
      <w:marRight w:val="0"/>
      <w:marTop w:val="0"/>
      <w:marBottom w:val="0"/>
      <w:divBdr>
        <w:top w:val="none" w:sz="0" w:space="0" w:color="auto"/>
        <w:left w:val="none" w:sz="0" w:space="0" w:color="auto"/>
        <w:bottom w:val="none" w:sz="0" w:space="0" w:color="auto"/>
        <w:right w:val="none" w:sz="0" w:space="0" w:color="auto"/>
      </w:divBdr>
    </w:div>
    <w:div w:id="206452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B06FE1C004BFC43835B1ADBE006F010" ma:contentTypeVersion="4" ma:contentTypeDescription="Create a new document." ma:contentTypeScope="" ma:versionID="8918e693a99de778d1564672b9805684">
  <xsd:schema xmlns:xsd="http://www.w3.org/2001/XMLSchema" xmlns:xs="http://www.w3.org/2001/XMLSchema" xmlns:p="http://schemas.microsoft.com/office/2006/metadata/properties" xmlns:ns2="2d683e3b-f4d5-4d83-980b-b1506cd26ba0" targetNamespace="http://schemas.microsoft.com/office/2006/metadata/properties" ma:root="true" ma:fieldsID="093539a5452d882e78f3c55f355b9854" ns2:_="">
    <xsd:import namespace="2d683e3b-f4d5-4d83-980b-b1506cd26ba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83e3b-f4d5-4d83-980b-b1506cd26b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16B8EF-9739-4812-8F0F-F1824357B1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629B8BA-B717-4438-9994-EAFDC9046E1C}">
  <ds:schemaRefs>
    <ds:schemaRef ds:uri="http://schemas.microsoft.com/sharepoint/v3/contenttype/forms"/>
  </ds:schemaRefs>
</ds:datastoreItem>
</file>

<file path=customXml/itemProps3.xml><?xml version="1.0" encoding="utf-8"?>
<ds:datastoreItem xmlns:ds="http://schemas.openxmlformats.org/officeDocument/2006/customXml" ds:itemID="{C012EE34-3ACE-44F9-AA76-449A90A1AFB4}">
  <ds:schemaRefs>
    <ds:schemaRef ds:uri="http://schemas.openxmlformats.org/officeDocument/2006/bibliography"/>
  </ds:schemaRefs>
</ds:datastoreItem>
</file>

<file path=customXml/itemProps4.xml><?xml version="1.0" encoding="utf-8"?>
<ds:datastoreItem xmlns:ds="http://schemas.openxmlformats.org/officeDocument/2006/customXml" ds:itemID="{14415E27-F8A4-4A71-A734-D0E22A1DD3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683e3b-f4d5-4d83-980b-b1506cd26b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1013</TotalTime>
  <Pages>6</Pages>
  <Words>2083</Words>
  <Characters>12085</Characters>
  <Application>Microsoft Office Word</Application>
  <DocSecurity>0</DocSecurity>
  <Lines>100</Lines>
  <Paragraphs>28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1. Eelnõu</vt:lpstr>
      <vt:lpstr>Ehitusseadustiku ja planeerimisseaduse rakendamise seaduse, keskkonnatasude seaduse ning planeerimisseaduse muutmise seaduse eelnõu</vt:lpstr>
    </vt:vector>
  </TitlesOfParts>
  <Company>Keskkonnaministeeriumi Infotehnoloogiakeskus</Company>
  <LinksUpToDate>false</LinksUpToDate>
  <CharactersWithSpaces>14140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Eelnõu</dc:title>
  <dc:subject/>
  <dc:creator>Hanna Vahter</dc:creator>
  <dc:description/>
  <cp:lastModifiedBy>Piret Elenurm</cp:lastModifiedBy>
  <cp:revision>18</cp:revision>
  <cp:lastPrinted>2019-08-05T07:36:00Z</cp:lastPrinted>
  <dcterms:created xsi:type="dcterms:W3CDTF">2024-09-18T09:14:00Z</dcterms:created>
  <dcterms:modified xsi:type="dcterms:W3CDTF">2024-09-30T13:18:00Z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0x0101008B06FE1C004BFC43835B1ADBE006F010</vt:lpwstr>
  </property>
</Properties>
</file>